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0D66" w:rsidRDefault="00680D66">
      <w:pPr>
        <w:pStyle w:val="berschrift"/>
        <w:rPr>
          <w:rFonts w:ascii="Arial" w:hAnsi="Arial" w:cs="Arial"/>
        </w:rPr>
      </w:pPr>
    </w:p>
    <w:p w:rsidR="00680D66" w:rsidRDefault="00680D66">
      <w:pPr>
        <w:pStyle w:val="berschrift"/>
        <w:rPr>
          <w:rFonts w:ascii="Arial" w:hAnsi="Arial" w:cs="Arial"/>
          <w:sz w:val="56"/>
          <w:szCs w:val="56"/>
        </w:rPr>
      </w:pPr>
      <w:bookmarkStart w:id="0" w:name="_Ref142294487"/>
      <w:bookmarkEnd w:id="0"/>
    </w:p>
    <w:p w:rsidR="00680D66" w:rsidRDefault="00680D66">
      <w:pPr>
        <w:pStyle w:val="berschrift"/>
        <w:rPr>
          <w:rFonts w:ascii="Arial" w:hAnsi="Arial" w:cs="Arial"/>
          <w:sz w:val="56"/>
          <w:szCs w:val="56"/>
        </w:rPr>
      </w:pPr>
    </w:p>
    <w:p w:rsidR="00680D66" w:rsidRDefault="00680D66">
      <w:pPr>
        <w:spacing w:line="360" w:lineRule="auto"/>
        <w:jc w:val="center"/>
        <w:rPr>
          <w:rFonts w:ascii="Arial" w:hAnsi="Arial" w:cs="Arial"/>
          <w:b/>
          <w:bCs/>
          <w:sz w:val="72"/>
          <w:szCs w:val="72"/>
        </w:rPr>
      </w:pPr>
      <w:r>
        <w:rPr>
          <w:rFonts w:ascii="Arial" w:hAnsi="Arial" w:cs="Arial"/>
          <w:b/>
          <w:bCs/>
          <w:sz w:val="72"/>
          <w:szCs w:val="72"/>
        </w:rPr>
        <w:t>Building and Releasing</w:t>
      </w:r>
    </w:p>
    <w:p w:rsidR="00680D66" w:rsidRDefault="00680D66">
      <w:pPr>
        <w:jc w:val="center"/>
        <w:rPr>
          <w:rFonts w:ascii="Arial" w:hAnsi="Arial" w:cs="Arial"/>
          <w:b/>
          <w:bCs/>
          <w:sz w:val="72"/>
          <w:szCs w:val="72"/>
        </w:rPr>
      </w:pPr>
      <w:proofErr w:type="spellStart"/>
      <w:r>
        <w:rPr>
          <w:rFonts w:ascii="Arial" w:hAnsi="Arial" w:cs="Arial"/>
          <w:b/>
          <w:bCs/>
          <w:sz w:val="72"/>
          <w:szCs w:val="72"/>
        </w:rPr>
        <w:t>GenICam</w:t>
      </w:r>
      <w:proofErr w:type="spellEnd"/>
    </w:p>
    <w:p w:rsidR="00680D66" w:rsidRDefault="00680D66">
      <w:pPr>
        <w:pStyle w:val="berschrift"/>
        <w:rPr>
          <w:rFonts w:ascii="Arial" w:hAnsi="Arial" w:cs="Arial"/>
        </w:rPr>
      </w:pPr>
    </w:p>
    <w:p w:rsidR="00680D66" w:rsidRDefault="00680D66">
      <w:pPr>
        <w:pStyle w:val="berschrift"/>
        <w:rPr>
          <w:rFonts w:ascii="Arial" w:hAnsi="Arial" w:cs="Arial"/>
        </w:rPr>
      </w:pPr>
    </w:p>
    <w:p w:rsidR="00680D66" w:rsidRDefault="00680D66">
      <w:pPr>
        <w:pStyle w:val="berschrift"/>
        <w:rPr>
          <w:rFonts w:ascii="Arial" w:hAnsi="Arial" w:cs="Arial"/>
        </w:rPr>
      </w:pPr>
    </w:p>
    <w:p w:rsidR="00680D66" w:rsidRDefault="00680D66">
      <w:pPr>
        <w:pStyle w:val="berschrift"/>
        <w:rPr>
          <w:rFonts w:ascii="Arial" w:hAnsi="Arial" w:cs="Arial"/>
          <w:sz w:val="36"/>
          <w:szCs w:val="36"/>
        </w:rPr>
      </w:pPr>
    </w:p>
    <w:p w:rsidR="00680D66" w:rsidRDefault="00680D66">
      <w:pPr>
        <w:pStyle w:val="berschrift"/>
        <w:rPr>
          <w:rFonts w:ascii="Arial" w:hAnsi="Arial" w:cs="Arial"/>
          <w:sz w:val="36"/>
          <w:szCs w:val="36"/>
        </w:rPr>
      </w:pPr>
      <w:r>
        <w:rPr>
          <w:rFonts w:ascii="Arial" w:hAnsi="Arial" w:cs="Arial"/>
          <w:sz w:val="36"/>
          <w:szCs w:val="36"/>
        </w:rPr>
        <w:t xml:space="preserve">Install, Compile, and Test </w:t>
      </w:r>
    </w:p>
    <w:p w:rsidR="00680D66" w:rsidRDefault="00680D66">
      <w:pPr>
        <w:jc w:val="center"/>
        <w:rPr>
          <w:rFonts w:ascii="Arial" w:hAnsi="Arial" w:cs="Arial"/>
          <w:b/>
          <w:bCs/>
        </w:rPr>
      </w:pPr>
    </w:p>
    <w:p w:rsidR="00680D66" w:rsidRDefault="00680D66">
      <w:pPr>
        <w:jc w:val="center"/>
        <w:rPr>
          <w:rFonts w:ascii="Arial" w:hAnsi="Arial" w:cs="Arial"/>
          <w:b/>
          <w:bCs/>
        </w:rPr>
      </w:pPr>
    </w:p>
    <w:p w:rsidR="00680D66" w:rsidRDefault="00680D66">
      <w:pPr>
        <w:jc w:val="center"/>
        <w:rPr>
          <w:rFonts w:ascii="Arial" w:hAnsi="Arial" w:cs="Arial"/>
          <w:b/>
          <w:bCs/>
        </w:rPr>
      </w:pPr>
    </w:p>
    <w:p w:rsidR="00680D66" w:rsidRDefault="00680D66">
      <w:pPr>
        <w:jc w:val="center"/>
        <w:rPr>
          <w:rFonts w:ascii="Arial" w:hAnsi="Arial" w:cs="Arial"/>
          <w:b/>
          <w:bCs/>
        </w:rPr>
      </w:pPr>
    </w:p>
    <w:p w:rsidR="00680D66" w:rsidRDefault="00680D66">
      <w:pPr>
        <w:jc w:val="center"/>
        <w:rPr>
          <w:rFonts w:ascii="Arial" w:hAnsi="Arial" w:cs="Arial"/>
          <w:b/>
          <w:bCs/>
        </w:rPr>
      </w:pPr>
    </w:p>
    <w:p w:rsidR="00680D66" w:rsidRDefault="00680D66">
      <w:pPr>
        <w:jc w:val="center"/>
        <w:rPr>
          <w:rFonts w:ascii="Arial" w:hAnsi="Arial" w:cs="Arial"/>
          <w:b/>
          <w:bCs/>
        </w:rPr>
      </w:pPr>
    </w:p>
    <w:p w:rsidR="00680D66" w:rsidRDefault="00680D66">
      <w:pPr>
        <w:jc w:val="center"/>
        <w:rPr>
          <w:rFonts w:ascii="Arial" w:hAnsi="Arial" w:cs="Arial"/>
          <w:b/>
          <w:bCs/>
        </w:rPr>
      </w:pPr>
    </w:p>
    <w:p w:rsidR="00680D66" w:rsidRDefault="00680D66">
      <w:pPr>
        <w:jc w:val="center"/>
        <w:rPr>
          <w:rFonts w:ascii="Arial" w:hAnsi="Arial" w:cs="Arial"/>
          <w:b/>
          <w:bCs/>
        </w:rPr>
      </w:pPr>
    </w:p>
    <w:p w:rsidR="00680D66" w:rsidRDefault="00680D66">
      <w:pPr>
        <w:jc w:val="center"/>
        <w:rPr>
          <w:rFonts w:ascii="Arial" w:hAnsi="Arial" w:cs="Arial"/>
          <w:b/>
          <w:bCs/>
        </w:rPr>
      </w:pPr>
    </w:p>
    <w:p w:rsidR="00680D66" w:rsidRDefault="00680D66">
      <w:pPr>
        <w:jc w:val="center"/>
        <w:rPr>
          <w:rFonts w:ascii="Arial" w:hAnsi="Arial" w:cs="Arial"/>
          <w:b/>
          <w:bCs/>
        </w:rPr>
      </w:pPr>
    </w:p>
    <w:p w:rsidR="00680D66" w:rsidRDefault="00680D66">
      <w:pPr>
        <w:jc w:val="center"/>
        <w:rPr>
          <w:rFonts w:ascii="Arial" w:hAnsi="Arial" w:cs="Arial"/>
          <w:b/>
          <w:bCs/>
        </w:rPr>
      </w:pPr>
    </w:p>
    <w:p w:rsidR="00680D66" w:rsidRDefault="00680D66">
      <w:pPr>
        <w:jc w:val="center"/>
        <w:rPr>
          <w:rFonts w:ascii="Arial" w:hAnsi="Arial" w:cs="Arial"/>
          <w:b/>
          <w:bCs/>
        </w:rPr>
      </w:pPr>
    </w:p>
    <w:p w:rsidR="00680D66" w:rsidRDefault="000D0785">
      <w:pPr>
        <w:jc w:val="center"/>
        <w:rPr>
          <w:rFonts w:ascii="Arial" w:hAnsi="Arial" w:cs="Arial"/>
          <w:b/>
          <w:bCs/>
        </w:rPr>
      </w:pPr>
      <w:r>
        <w:rPr>
          <w:noProof/>
          <w:lang w:val="de-D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2" o:spid="_x0000_s1026" type="#_x0000_t75" style="position:absolute;left:0;text-align:left;margin-left:0;margin-top:2.55pt;width:404pt;height:96.6pt;z-index:1;visibility:visible;mso-position-horizontal:center">
            <v:imagedata r:id="rId8" o:title=""/>
          </v:shape>
        </w:pict>
      </w:r>
    </w:p>
    <w:p w:rsidR="00680D66" w:rsidRDefault="00680D66">
      <w:pPr>
        <w:jc w:val="center"/>
        <w:rPr>
          <w:rFonts w:ascii="Arial" w:hAnsi="Arial" w:cs="Arial"/>
          <w:b/>
          <w:bCs/>
        </w:rPr>
      </w:pPr>
    </w:p>
    <w:p w:rsidR="00680D66" w:rsidRDefault="00680D66">
      <w:pPr>
        <w:jc w:val="center"/>
        <w:rPr>
          <w:rFonts w:ascii="Arial" w:hAnsi="Arial" w:cs="Arial"/>
          <w:b/>
          <w:bCs/>
        </w:rPr>
      </w:pPr>
    </w:p>
    <w:p w:rsidR="00680D66" w:rsidRDefault="00680D66">
      <w:pPr>
        <w:rPr>
          <w:rFonts w:ascii="Arial" w:hAnsi="Arial" w:cs="Arial"/>
          <w:b/>
          <w:bCs/>
        </w:rPr>
      </w:pPr>
    </w:p>
    <w:p w:rsidR="00680D66" w:rsidRDefault="00680D66">
      <w:pPr>
        <w:jc w:val="center"/>
      </w:pPr>
    </w:p>
    <w:p w:rsidR="00680D66" w:rsidRDefault="00680D66">
      <w:pPr>
        <w:jc w:val="center"/>
        <w:rPr>
          <w:rFonts w:ascii="Arial" w:hAnsi="Arial" w:cs="Arial"/>
          <w:b/>
          <w:bCs/>
        </w:rPr>
      </w:pPr>
    </w:p>
    <w:p w:rsidR="00680D66" w:rsidRDefault="00680D66">
      <w:pPr>
        <w:jc w:val="center"/>
        <w:rPr>
          <w:rFonts w:ascii="Arial" w:hAnsi="Arial" w:cs="Arial"/>
          <w:b/>
          <w:bCs/>
        </w:rPr>
      </w:pPr>
    </w:p>
    <w:p w:rsidR="00680D66" w:rsidRDefault="00680D66">
      <w:pPr>
        <w:jc w:val="center"/>
        <w:rPr>
          <w:rFonts w:ascii="Arial" w:hAnsi="Arial" w:cs="Arial"/>
          <w:b/>
          <w:bCs/>
        </w:rPr>
      </w:pPr>
    </w:p>
    <w:p w:rsidR="00680D66" w:rsidRDefault="00680D66">
      <w:pPr>
        <w:jc w:val="center"/>
        <w:rPr>
          <w:rFonts w:ascii="Arial" w:hAnsi="Arial" w:cs="Arial"/>
          <w:b/>
          <w:bCs/>
        </w:rPr>
      </w:pPr>
    </w:p>
    <w:p w:rsidR="00680D66" w:rsidRDefault="00680D66">
      <w:pPr>
        <w:jc w:val="center"/>
        <w:rPr>
          <w:rFonts w:ascii="Arial" w:hAnsi="Arial" w:cs="Arial"/>
          <w:b/>
          <w:bCs/>
        </w:rPr>
      </w:pPr>
    </w:p>
    <w:p w:rsidR="00680D66" w:rsidRDefault="00680D66">
      <w:pPr>
        <w:jc w:val="center"/>
        <w:rPr>
          <w:rFonts w:ascii="Arial" w:hAnsi="Arial" w:cs="Arial"/>
          <w:b/>
          <w:bCs/>
        </w:rPr>
      </w:pPr>
    </w:p>
    <w:p w:rsidR="00680D66" w:rsidRDefault="00680D66">
      <w:pPr>
        <w:pStyle w:val="Headline"/>
        <w:pageBreakBefore/>
      </w:pPr>
      <w:r>
        <w:lastRenderedPageBreak/>
        <w:t>Table of Contents</w:t>
      </w:r>
    </w:p>
    <w:p w:rsidR="00680D66" w:rsidRDefault="00680D66">
      <w:pPr>
        <w:pStyle w:val="Programm"/>
        <w:rPr>
          <w:rFonts w:eastAsia="MS Mincho"/>
          <w:color w:val="800000"/>
        </w:rPr>
      </w:pPr>
    </w:p>
    <w:p w:rsidR="00680D66" w:rsidRPr="009312D2" w:rsidRDefault="00084712">
      <w:pPr>
        <w:pStyle w:val="Verzeichnis1"/>
        <w:tabs>
          <w:tab w:val="left" w:pos="400"/>
          <w:tab w:val="right" w:leader="dot" w:pos="9060"/>
        </w:tabs>
        <w:rPr>
          <w:rFonts w:ascii="Calibri" w:hAnsi="Calibri"/>
          <w:b w:val="0"/>
          <w:bCs w:val="0"/>
          <w:caps w:val="0"/>
          <w:noProof/>
          <w:sz w:val="22"/>
          <w:szCs w:val="22"/>
          <w:lang w:val="de-DE"/>
        </w:rPr>
      </w:pPr>
      <w:r>
        <w:fldChar w:fldCharType="begin"/>
      </w:r>
      <w:r w:rsidR="00680D66">
        <w:instrText xml:space="preserve"> TOC \o "1-3" \h \z \u </w:instrText>
      </w:r>
      <w:r>
        <w:fldChar w:fldCharType="separate"/>
      </w:r>
      <w:hyperlink w:anchor="_Toc305439320" w:history="1">
        <w:r w:rsidR="00680D66" w:rsidRPr="00636A34">
          <w:rPr>
            <w:rStyle w:val="Hyperlink"/>
            <w:noProof/>
            <w:lang w:val="en-GB"/>
          </w:rPr>
          <w:t>1</w:t>
        </w:r>
        <w:r w:rsidR="00680D66" w:rsidRPr="009312D2">
          <w:rPr>
            <w:rFonts w:ascii="Calibri" w:hAnsi="Calibri"/>
            <w:b w:val="0"/>
            <w:bCs w:val="0"/>
            <w:caps w:val="0"/>
            <w:noProof/>
            <w:sz w:val="22"/>
            <w:szCs w:val="22"/>
            <w:lang w:val="de-DE"/>
          </w:rPr>
          <w:tab/>
        </w:r>
        <w:r w:rsidR="00680D66" w:rsidRPr="00636A34">
          <w:rPr>
            <w:rStyle w:val="Hyperlink"/>
            <w:noProof/>
            <w:lang w:val="en-GB"/>
          </w:rPr>
          <w:t>Overview</w:t>
        </w:r>
        <w:r w:rsidR="00680D66">
          <w:rPr>
            <w:noProof/>
            <w:webHidden/>
          </w:rPr>
          <w:tab/>
        </w:r>
        <w:r>
          <w:rPr>
            <w:noProof/>
            <w:webHidden/>
          </w:rPr>
          <w:fldChar w:fldCharType="begin"/>
        </w:r>
        <w:r w:rsidR="00680D66">
          <w:rPr>
            <w:noProof/>
            <w:webHidden/>
          </w:rPr>
          <w:instrText xml:space="preserve"> PAGEREF _Toc305439320 \h </w:instrText>
        </w:r>
        <w:r>
          <w:rPr>
            <w:noProof/>
            <w:webHidden/>
          </w:rPr>
        </w:r>
        <w:r>
          <w:rPr>
            <w:noProof/>
            <w:webHidden/>
          </w:rPr>
          <w:fldChar w:fldCharType="separate"/>
        </w:r>
        <w:r w:rsidR="00680D66">
          <w:rPr>
            <w:noProof/>
            <w:webHidden/>
          </w:rPr>
          <w:t>3</w:t>
        </w:r>
        <w:r>
          <w:rPr>
            <w:noProof/>
            <w:webHidden/>
          </w:rPr>
          <w:fldChar w:fldCharType="end"/>
        </w:r>
      </w:hyperlink>
    </w:p>
    <w:p w:rsidR="00680D66" w:rsidRPr="009312D2" w:rsidRDefault="000D0785">
      <w:pPr>
        <w:pStyle w:val="Verzeichnis1"/>
        <w:tabs>
          <w:tab w:val="left" w:pos="400"/>
          <w:tab w:val="right" w:leader="dot" w:pos="9060"/>
        </w:tabs>
        <w:rPr>
          <w:rFonts w:ascii="Calibri" w:hAnsi="Calibri"/>
          <w:b w:val="0"/>
          <w:bCs w:val="0"/>
          <w:caps w:val="0"/>
          <w:noProof/>
          <w:sz w:val="22"/>
          <w:szCs w:val="22"/>
          <w:lang w:val="de-DE"/>
        </w:rPr>
      </w:pPr>
      <w:hyperlink w:anchor="_Toc305439321" w:history="1">
        <w:r w:rsidR="00680D66" w:rsidRPr="00636A34">
          <w:rPr>
            <w:rStyle w:val="Hyperlink"/>
            <w:noProof/>
            <w:lang w:val="en-GB"/>
          </w:rPr>
          <w:t>2</w:t>
        </w:r>
        <w:r w:rsidR="00680D66" w:rsidRPr="009312D2">
          <w:rPr>
            <w:rFonts w:ascii="Calibri" w:hAnsi="Calibri"/>
            <w:b w:val="0"/>
            <w:bCs w:val="0"/>
            <w:caps w:val="0"/>
            <w:noProof/>
            <w:sz w:val="22"/>
            <w:szCs w:val="22"/>
            <w:lang w:val="de-DE"/>
          </w:rPr>
          <w:tab/>
        </w:r>
        <w:r w:rsidR="00680D66" w:rsidRPr="00636A34">
          <w:rPr>
            <w:rStyle w:val="Hyperlink"/>
            <w:noProof/>
            <w:lang w:val="en-GB"/>
          </w:rPr>
          <w:t>Building GenICam on Microsoft Windows</w:t>
        </w:r>
        <w:r w:rsidR="00680D66">
          <w:rPr>
            <w:noProof/>
            <w:webHidden/>
          </w:rPr>
          <w:tab/>
        </w:r>
        <w:r w:rsidR="00084712">
          <w:rPr>
            <w:noProof/>
            <w:webHidden/>
          </w:rPr>
          <w:fldChar w:fldCharType="begin"/>
        </w:r>
        <w:r w:rsidR="00680D66">
          <w:rPr>
            <w:noProof/>
            <w:webHidden/>
          </w:rPr>
          <w:instrText xml:space="preserve"> PAGEREF _Toc305439321 \h </w:instrText>
        </w:r>
        <w:r w:rsidR="00084712">
          <w:rPr>
            <w:noProof/>
            <w:webHidden/>
          </w:rPr>
        </w:r>
        <w:r w:rsidR="00084712">
          <w:rPr>
            <w:noProof/>
            <w:webHidden/>
          </w:rPr>
          <w:fldChar w:fldCharType="separate"/>
        </w:r>
        <w:r w:rsidR="00680D66">
          <w:rPr>
            <w:noProof/>
            <w:webHidden/>
          </w:rPr>
          <w:t>3</w:t>
        </w:r>
        <w:r w:rsidR="00084712">
          <w:rPr>
            <w:noProof/>
            <w:webHidden/>
          </w:rPr>
          <w:fldChar w:fldCharType="end"/>
        </w:r>
      </w:hyperlink>
    </w:p>
    <w:p w:rsidR="00680D66" w:rsidRPr="009312D2" w:rsidRDefault="000D0785">
      <w:pPr>
        <w:pStyle w:val="Verzeichnis2"/>
        <w:tabs>
          <w:tab w:val="left" w:pos="800"/>
          <w:tab w:val="right" w:leader="dot" w:pos="9060"/>
        </w:tabs>
        <w:rPr>
          <w:rFonts w:ascii="Calibri" w:hAnsi="Calibri"/>
          <w:smallCaps w:val="0"/>
          <w:noProof/>
          <w:sz w:val="22"/>
          <w:szCs w:val="22"/>
          <w:lang w:val="de-DE"/>
        </w:rPr>
      </w:pPr>
      <w:hyperlink w:anchor="_Toc305439322" w:history="1">
        <w:r w:rsidR="00680D66" w:rsidRPr="00636A34">
          <w:rPr>
            <w:rStyle w:val="Hyperlink"/>
            <w:noProof/>
            <w:lang w:val="en-GB"/>
          </w:rPr>
          <w:t>2.1</w:t>
        </w:r>
        <w:r w:rsidR="00680D66" w:rsidRPr="009312D2">
          <w:rPr>
            <w:rFonts w:ascii="Calibri" w:hAnsi="Calibri"/>
            <w:smallCaps w:val="0"/>
            <w:noProof/>
            <w:sz w:val="22"/>
            <w:szCs w:val="22"/>
            <w:lang w:val="de-DE"/>
          </w:rPr>
          <w:tab/>
        </w:r>
        <w:r w:rsidR="00680D66" w:rsidRPr="00636A34">
          <w:rPr>
            <w:rStyle w:val="Hyperlink"/>
            <w:noProof/>
            <w:lang w:val="en-GB"/>
          </w:rPr>
          <w:t>Minimum Required Tools</w:t>
        </w:r>
        <w:r w:rsidR="00680D66">
          <w:rPr>
            <w:noProof/>
            <w:webHidden/>
          </w:rPr>
          <w:tab/>
        </w:r>
        <w:r w:rsidR="00084712">
          <w:rPr>
            <w:noProof/>
            <w:webHidden/>
          </w:rPr>
          <w:fldChar w:fldCharType="begin"/>
        </w:r>
        <w:r w:rsidR="00680D66">
          <w:rPr>
            <w:noProof/>
            <w:webHidden/>
          </w:rPr>
          <w:instrText xml:space="preserve"> PAGEREF _Toc305439322 \h </w:instrText>
        </w:r>
        <w:r w:rsidR="00084712">
          <w:rPr>
            <w:noProof/>
            <w:webHidden/>
          </w:rPr>
        </w:r>
        <w:r w:rsidR="00084712">
          <w:rPr>
            <w:noProof/>
            <w:webHidden/>
          </w:rPr>
          <w:fldChar w:fldCharType="separate"/>
        </w:r>
        <w:r w:rsidR="00680D66">
          <w:rPr>
            <w:noProof/>
            <w:webHidden/>
          </w:rPr>
          <w:t>3</w:t>
        </w:r>
        <w:r w:rsidR="00084712">
          <w:rPr>
            <w:noProof/>
            <w:webHidden/>
          </w:rPr>
          <w:fldChar w:fldCharType="end"/>
        </w:r>
      </w:hyperlink>
    </w:p>
    <w:p w:rsidR="00680D66" w:rsidRPr="009312D2" w:rsidRDefault="000D0785">
      <w:pPr>
        <w:pStyle w:val="Verzeichnis2"/>
        <w:tabs>
          <w:tab w:val="left" w:pos="800"/>
          <w:tab w:val="right" w:leader="dot" w:pos="9060"/>
        </w:tabs>
        <w:rPr>
          <w:rFonts w:ascii="Calibri" w:hAnsi="Calibri"/>
          <w:smallCaps w:val="0"/>
          <w:noProof/>
          <w:sz w:val="22"/>
          <w:szCs w:val="22"/>
          <w:lang w:val="de-DE"/>
        </w:rPr>
      </w:pPr>
      <w:hyperlink w:anchor="_Toc305439323" w:history="1">
        <w:r w:rsidR="00680D66" w:rsidRPr="00636A34">
          <w:rPr>
            <w:rStyle w:val="Hyperlink"/>
            <w:noProof/>
            <w:lang w:val="en-GB"/>
          </w:rPr>
          <w:t>2.2</w:t>
        </w:r>
        <w:r w:rsidR="00680D66" w:rsidRPr="009312D2">
          <w:rPr>
            <w:rFonts w:ascii="Calibri" w:hAnsi="Calibri"/>
            <w:smallCaps w:val="0"/>
            <w:noProof/>
            <w:sz w:val="22"/>
            <w:szCs w:val="22"/>
            <w:lang w:val="de-DE"/>
          </w:rPr>
          <w:tab/>
        </w:r>
        <w:r w:rsidR="00680D66" w:rsidRPr="00636A34">
          <w:rPr>
            <w:rStyle w:val="Hyperlink"/>
            <w:noProof/>
            <w:lang w:val="en-GB"/>
          </w:rPr>
          <w:t>Tools Required for Building Setup</w:t>
        </w:r>
        <w:r w:rsidR="00680D66">
          <w:rPr>
            <w:noProof/>
            <w:webHidden/>
          </w:rPr>
          <w:tab/>
        </w:r>
        <w:r w:rsidR="00084712">
          <w:rPr>
            <w:noProof/>
            <w:webHidden/>
          </w:rPr>
          <w:fldChar w:fldCharType="begin"/>
        </w:r>
        <w:r w:rsidR="00680D66">
          <w:rPr>
            <w:noProof/>
            <w:webHidden/>
          </w:rPr>
          <w:instrText xml:space="preserve"> PAGEREF _Toc305439323 \h </w:instrText>
        </w:r>
        <w:r w:rsidR="00084712">
          <w:rPr>
            <w:noProof/>
            <w:webHidden/>
          </w:rPr>
        </w:r>
        <w:r w:rsidR="00084712">
          <w:rPr>
            <w:noProof/>
            <w:webHidden/>
          </w:rPr>
          <w:fldChar w:fldCharType="separate"/>
        </w:r>
        <w:r w:rsidR="00680D66">
          <w:rPr>
            <w:noProof/>
            <w:webHidden/>
          </w:rPr>
          <w:t>3</w:t>
        </w:r>
        <w:r w:rsidR="00084712">
          <w:rPr>
            <w:noProof/>
            <w:webHidden/>
          </w:rPr>
          <w:fldChar w:fldCharType="end"/>
        </w:r>
      </w:hyperlink>
    </w:p>
    <w:p w:rsidR="00680D66" w:rsidRPr="009312D2" w:rsidRDefault="000D0785">
      <w:pPr>
        <w:pStyle w:val="Verzeichnis2"/>
        <w:tabs>
          <w:tab w:val="left" w:pos="800"/>
          <w:tab w:val="right" w:leader="dot" w:pos="9060"/>
        </w:tabs>
        <w:rPr>
          <w:rFonts w:ascii="Calibri" w:hAnsi="Calibri"/>
          <w:smallCaps w:val="0"/>
          <w:noProof/>
          <w:sz w:val="22"/>
          <w:szCs w:val="22"/>
          <w:lang w:val="de-DE"/>
        </w:rPr>
      </w:pPr>
      <w:hyperlink w:anchor="_Toc305439324" w:history="1">
        <w:r w:rsidR="00680D66" w:rsidRPr="00636A34">
          <w:rPr>
            <w:rStyle w:val="Hyperlink"/>
            <w:noProof/>
            <w:lang w:val="en-GB"/>
          </w:rPr>
          <w:t>2.3</w:t>
        </w:r>
        <w:r w:rsidR="00680D66" w:rsidRPr="009312D2">
          <w:rPr>
            <w:rFonts w:ascii="Calibri" w:hAnsi="Calibri"/>
            <w:smallCaps w:val="0"/>
            <w:noProof/>
            <w:sz w:val="22"/>
            <w:szCs w:val="22"/>
            <w:lang w:val="de-DE"/>
          </w:rPr>
          <w:tab/>
        </w:r>
        <w:r w:rsidR="00680D66" w:rsidRPr="00636A34">
          <w:rPr>
            <w:rStyle w:val="Hyperlink"/>
            <w:noProof/>
            <w:lang w:val="en-GB"/>
          </w:rPr>
          <w:t>Tools Required for Building Documentation</w:t>
        </w:r>
        <w:r w:rsidR="00680D66">
          <w:rPr>
            <w:noProof/>
            <w:webHidden/>
          </w:rPr>
          <w:tab/>
        </w:r>
        <w:r w:rsidR="00084712">
          <w:rPr>
            <w:noProof/>
            <w:webHidden/>
          </w:rPr>
          <w:fldChar w:fldCharType="begin"/>
        </w:r>
        <w:r w:rsidR="00680D66">
          <w:rPr>
            <w:noProof/>
            <w:webHidden/>
          </w:rPr>
          <w:instrText xml:space="preserve"> PAGEREF _Toc305439324 \h </w:instrText>
        </w:r>
        <w:r w:rsidR="00084712">
          <w:rPr>
            <w:noProof/>
            <w:webHidden/>
          </w:rPr>
        </w:r>
        <w:r w:rsidR="00084712">
          <w:rPr>
            <w:noProof/>
            <w:webHidden/>
          </w:rPr>
          <w:fldChar w:fldCharType="separate"/>
        </w:r>
        <w:r w:rsidR="00680D66">
          <w:rPr>
            <w:noProof/>
            <w:webHidden/>
          </w:rPr>
          <w:t>3</w:t>
        </w:r>
        <w:r w:rsidR="00084712">
          <w:rPr>
            <w:noProof/>
            <w:webHidden/>
          </w:rPr>
          <w:fldChar w:fldCharType="end"/>
        </w:r>
      </w:hyperlink>
    </w:p>
    <w:p w:rsidR="00680D66" w:rsidRPr="009312D2" w:rsidRDefault="000D0785">
      <w:pPr>
        <w:pStyle w:val="Verzeichnis2"/>
        <w:tabs>
          <w:tab w:val="left" w:pos="800"/>
          <w:tab w:val="right" w:leader="dot" w:pos="9060"/>
        </w:tabs>
        <w:rPr>
          <w:rFonts w:ascii="Calibri" w:hAnsi="Calibri"/>
          <w:smallCaps w:val="0"/>
          <w:noProof/>
          <w:sz w:val="22"/>
          <w:szCs w:val="22"/>
          <w:lang w:val="de-DE"/>
        </w:rPr>
      </w:pPr>
      <w:hyperlink w:anchor="_Toc305439325" w:history="1">
        <w:r w:rsidR="00680D66" w:rsidRPr="00636A34">
          <w:rPr>
            <w:rStyle w:val="Hyperlink"/>
            <w:noProof/>
            <w:lang w:val="en-GB"/>
          </w:rPr>
          <w:t>2.4</w:t>
        </w:r>
        <w:r w:rsidR="00680D66" w:rsidRPr="009312D2">
          <w:rPr>
            <w:rFonts w:ascii="Calibri" w:hAnsi="Calibri"/>
            <w:smallCaps w:val="0"/>
            <w:noProof/>
            <w:sz w:val="22"/>
            <w:szCs w:val="22"/>
            <w:lang w:val="de-DE"/>
          </w:rPr>
          <w:tab/>
        </w:r>
        <w:r w:rsidR="00680D66" w:rsidRPr="00636A34">
          <w:rPr>
            <w:rStyle w:val="Hyperlink"/>
            <w:noProof/>
            <w:lang w:val="en-GB"/>
          </w:rPr>
          <w:t>Optional Tools</w:t>
        </w:r>
        <w:r w:rsidR="00680D66">
          <w:rPr>
            <w:noProof/>
            <w:webHidden/>
          </w:rPr>
          <w:tab/>
        </w:r>
        <w:r w:rsidR="00084712">
          <w:rPr>
            <w:noProof/>
            <w:webHidden/>
          </w:rPr>
          <w:fldChar w:fldCharType="begin"/>
        </w:r>
        <w:r w:rsidR="00680D66">
          <w:rPr>
            <w:noProof/>
            <w:webHidden/>
          </w:rPr>
          <w:instrText xml:space="preserve"> PAGEREF _Toc305439325 \h </w:instrText>
        </w:r>
        <w:r w:rsidR="00084712">
          <w:rPr>
            <w:noProof/>
            <w:webHidden/>
          </w:rPr>
        </w:r>
        <w:r w:rsidR="00084712">
          <w:rPr>
            <w:noProof/>
            <w:webHidden/>
          </w:rPr>
          <w:fldChar w:fldCharType="separate"/>
        </w:r>
        <w:r w:rsidR="00680D66">
          <w:rPr>
            <w:noProof/>
            <w:webHidden/>
          </w:rPr>
          <w:t>3</w:t>
        </w:r>
        <w:r w:rsidR="00084712">
          <w:rPr>
            <w:noProof/>
            <w:webHidden/>
          </w:rPr>
          <w:fldChar w:fldCharType="end"/>
        </w:r>
      </w:hyperlink>
    </w:p>
    <w:p w:rsidR="00680D66" w:rsidRPr="009312D2" w:rsidRDefault="000D0785">
      <w:pPr>
        <w:pStyle w:val="Verzeichnis2"/>
        <w:tabs>
          <w:tab w:val="left" w:pos="800"/>
          <w:tab w:val="right" w:leader="dot" w:pos="9060"/>
        </w:tabs>
        <w:rPr>
          <w:rFonts w:ascii="Calibri" w:hAnsi="Calibri"/>
          <w:smallCaps w:val="0"/>
          <w:noProof/>
          <w:sz w:val="22"/>
          <w:szCs w:val="22"/>
          <w:lang w:val="de-DE"/>
        </w:rPr>
      </w:pPr>
      <w:hyperlink w:anchor="_Toc305439326" w:history="1">
        <w:r w:rsidR="00680D66" w:rsidRPr="00636A34">
          <w:rPr>
            <w:rStyle w:val="Hyperlink"/>
            <w:noProof/>
            <w:lang w:val="en-GB"/>
          </w:rPr>
          <w:t>2.5</w:t>
        </w:r>
        <w:r w:rsidR="00680D66" w:rsidRPr="009312D2">
          <w:rPr>
            <w:rFonts w:ascii="Calibri" w:hAnsi="Calibri"/>
            <w:smallCaps w:val="0"/>
            <w:noProof/>
            <w:sz w:val="22"/>
            <w:szCs w:val="22"/>
            <w:lang w:val="de-DE"/>
          </w:rPr>
          <w:tab/>
        </w:r>
        <w:r w:rsidR="00680D66" w:rsidRPr="00636A34">
          <w:rPr>
            <w:rStyle w:val="Hyperlink"/>
            <w:noProof/>
            <w:lang w:val="en-GB"/>
          </w:rPr>
          <w:t>Building and Testing Manually</w:t>
        </w:r>
        <w:r w:rsidR="00680D66">
          <w:rPr>
            <w:noProof/>
            <w:webHidden/>
          </w:rPr>
          <w:tab/>
        </w:r>
        <w:r w:rsidR="00084712">
          <w:rPr>
            <w:noProof/>
            <w:webHidden/>
          </w:rPr>
          <w:fldChar w:fldCharType="begin"/>
        </w:r>
        <w:r w:rsidR="00680D66">
          <w:rPr>
            <w:noProof/>
            <w:webHidden/>
          </w:rPr>
          <w:instrText xml:space="preserve"> PAGEREF _Toc305439326 \h </w:instrText>
        </w:r>
        <w:r w:rsidR="00084712">
          <w:rPr>
            <w:noProof/>
            <w:webHidden/>
          </w:rPr>
        </w:r>
        <w:r w:rsidR="00084712">
          <w:rPr>
            <w:noProof/>
            <w:webHidden/>
          </w:rPr>
          <w:fldChar w:fldCharType="separate"/>
        </w:r>
        <w:r w:rsidR="00680D66">
          <w:rPr>
            <w:noProof/>
            <w:webHidden/>
          </w:rPr>
          <w:t>3</w:t>
        </w:r>
        <w:r w:rsidR="00084712">
          <w:rPr>
            <w:noProof/>
            <w:webHidden/>
          </w:rPr>
          <w:fldChar w:fldCharType="end"/>
        </w:r>
      </w:hyperlink>
    </w:p>
    <w:p w:rsidR="00680D66" w:rsidRPr="009312D2" w:rsidRDefault="000D0785">
      <w:pPr>
        <w:pStyle w:val="Verzeichnis2"/>
        <w:tabs>
          <w:tab w:val="left" w:pos="800"/>
          <w:tab w:val="right" w:leader="dot" w:pos="9060"/>
        </w:tabs>
        <w:rPr>
          <w:rFonts w:ascii="Calibri" w:hAnsi="Calibri"/>
          <w:smallCaps w:val="0"/>
          <w:noProof/>
          <w:sz w:val="22"/>
          <w:szCs w:val="22"/>
          <w:lang w:val="de-DE"/>
        </w:rPr>
      </w:pPr>
      <w:hyperlink w:anchor="_Toc305439327" w:history="1">
        <w:r w:rsidR="00680D66" w:rsidRPr="00636A34">
          <w:rPr>
            <w:rStyle w:val="Hyperlink"/>
            <w:noProof/>
          </w:rPr>
          <w:t>2.6</w:t>
        </w:r>
        <w:r w:rsidR="00680D66" w:rsidRPr="009312D2">
          <w:rPr>
            <w:rFonts w:ascii="Calibri" w:hAnsi="Calibri"/>
            <w:smallCaps w:val="0"/>
            <w:noProof/>
            <w:sz w:val="22"/>
            <w:szCs w:val="22"/>
            <w:lang w:val="de-DE"/>
          </w:rPr>
          <w:tab/>
        </w:r>
        <w:r w:rsidR="00680D66" w:rsidRPr="00636A34">
          <w:rPr>
            <w:rStyle w:val="Hyperlink"/>
            <w:noProof/>
          </w:rPr>
          <w:t>Supporting a New VisualStudio ServicePack</w:t>
        </w:r>
        <w:r w:rsidR="00680D66">
          <w:rPr>
            <w:noProof/>
            <w:webHidden/>
          </w:rPr>
          <w:tab/>
        </w:r>
        <w:r w:rsidR="00084712">
          <w:rPr>
            <w:noProof/>
            <w:webHidden/>
          </w:rPr>
          <w:fldChar w:fldCharType="begin"/>
        </w:r>
        <w:r w:rsidR="00680D66">
          <w:rPr>
            <w:noProof/>
            <w:webHidden/>
          </w:rPr>
          <w:instrText xml:space="preserve"> PAGEREF _Toc305439327 \h </w:instrText>
        </w:r>
        <w:r w:rsidR="00084712">
          <w:rPr>
            <w:noProof/>
            <w:webHidden/>
          </w:rPr>
        </w:r>
        <w:r w:rsidR="00084712">
          <w:rPr>
            <w:noProof/>
            <w:webHidden/>
          </w:rPr>
          <w:fldChar w:fldCharType="separate"/>
        </w:r>
        <w:r w:rsidR="00680D66">
          <w:rPr>
            <w:noProof/>
            <w:webHidden/>
          </w:rPr>
          <w:t>3</w:t>
        </w:r>
        <w:r w:rsidR="00084712">
          <w:rPr>
            <w:noProof/>
            <w:webHidden/>
          </w:rPr>
          <w:fldChar w:fldCharType="end"/>
        </w:r>
      </w:hyperlink>
    </w:p>
    <w:p w:rsidR="00680D66" w:rsidRPr="009312D2" w:rsidRDefault="000D0785">
      <w:pPr>
        <w:pStyle w:val="Verzeichnis2"/>
        <w:tabs>
          <w:tab w:val="left" w:pos="800"/>
          <w:tab w:val="right" w:leader="dot" w:pos="9060"/>
        </w:tabs>
        <w:rPr>
          <w:rFonts w:ascii="Calibri" w:hAnsi="Calibri"/>
          <w:smallCaps w:val="0"/>
          <w:noProof/>
          <w:sz w:val="22"/>
          <w:szCs w:val="22"/>
          <w:lang w:val="de-DE"/>
        </w:rPr>
      </w:pPr>
      <w:hyperlink w:anchor="_Toc305439329" w:history="1">
        <w:r w:rsidR="00680D66" w:rsidRPr="00636A34">
          <w:rPr>
            <w:rStyle w:val="Hyperlink"/>
            <w:noProof/>
          </w:rPr>
          <w:t>2.7</w:t>
        </w:r>
        <w:r w:rsidR="00680D66" w:rsidRPr="009312D2">
          <w:rPr>
            <w:rFonts w:ascii="Calibri" w:hAnsi="Calibri"/>
            <w:smallCaps w:val="0"/>
            <w:noProof/>
            <w:sz w:val="22"/>
            <w:szCs w:val="22"/>
            <w:lang w:val="de-DE"/>
          </w:rPr>
          <w:tab/>
        </w:r>
        <w:r w:rsidR="00680D66" w:rsidRPr="00636A34">
          <w:rPr>
            <w:rStyle w:val="Hyperlink"/>
            <w:noProof/>
          </w:rPr>
          <w:t>Use the GenICam NSIS Installer</w:t>
        </w:r>
        <w:r w:rsidR="00680D66">
          <w:rPr>
            <w:noProof/>
            <w:webHidden/>
          </w:rPr>
          <w:tab/>
        </w:r>
        <w:r w:rsidR="00084712">
          <w:rPr>
            <w:noProof/>
            <w:webHidden/>
          </w:rPr>
          <w:fldChar w:fldCharType="begin"/>
        </w:r>
        <w:r w:rsidR="00680D66">
          <w:rPr>
            <w:noProof/>
            <w:webHidden/>
          </w:rPr>
          <w:instrText xml:space="preserve"> PAGEREF _Toc305439329 \h </w:instrText>
        </w:r>
        <w:r w:rsidR="00084712">
          <w:rPr>
            <w:noProof/>
            <w:webHidden/>
          </w:rPr>
        </w:r>
        <w:r w:rsidR="00084712">
          <w:rPr>
            <w:noProof/>
            <w:webHidden/>
          </w:rPr>
          <w:fldChar w:fldCharType="separate"/>
        </w:r>
        <w:r w:rsidR="00680D66">
          <w:rPr>
            <w:noProof/>
            <w:webHidden/>
          </w:rPr>
          <w:t>3</w:t>
        </w:r>
        <w:r w:rsidR="00084712">
          <w:rPr>
            <w:noProof/>
            <w:webHidden/>
          </w:rPr>
          <w:fldChar w:fldCharType="end"/>
        </w:r>
      </w:hyperlink>
    </w:p>
    <w:p w:rsidR="00680D66" w:rsidRPr="009312D2" w:rsidRDefault="000D0785">
      <w:pPr>
        <w:pStyle w:val="Verzeichnis1"/>
        <w:tabs>
          <w:tab w:val="left" w:pos="400"/>
          <w:tab w:val="right" w:leader="dot" w:pos="9060"/>
        </w:tabs>
        <w:rPr>
          <w:rFonts w:ascii="Calibri" w:hAnsi="Calibri"/>
          <w:b w:val="0"/>
          <w:bCs w:val="0"/>
          <w:caps w:val="0"/>
          <w:noProof/>
          <w:sz w:val="22"/>
          <w:szCs w:val="22"/>
          <w:lang w:val="de-DE"/>
        </w:rPr>
      </w:pPr>
      <w:hyperlink w:anchor="_Toc305439330" w:history="1">
        <w:r w:rsidR="00680D66" w:rsidRPr="00636A34">
          <w:rPr>
            <w:rStyle w:val="Hyperlink"/>
            <w:noProof/>
            <w:lang w:val="en-GB"/>
          </w:rPr>
          <w:t>3</w:t>
        </w:r>
        <w:r w:rsidR="00680D66" w:rsidRPr="009312D2">
          <w:rPr>
            <w:rFonts w:ascii="Calibri" w:hAnsi="Calibri"/>
            <w:b w:val="0"/>
            <w:bCs w:val="0"/>
            <w:caps w:val="0"/>
            <w:noProof/>
            <w:sz w:val="22"/>
            <w:szCs w:val="22"/>
            <w:lang w:val="de-DE"/>
          </w:rPr>
          <w:tab/>
        </w:r>
        <w:r w:rsidR="00680D66" w:rsidRPr="00636A34">
          <w:rPr>
            <w:rStyle w:val="Hyperlink"/>
            <w:noProof/>
            <w:lang w:val="en-GB"/>
          </w:rPr>
          <w:t>Building GenICam on Linux and Mac OS X</w:t>
        </w:r>
        <w:r w:rsidR="00680D66">
          <w:rPr>
            <w:noProof/>
            <w:webHidden/>
          </w:rPr>
          <w:tab/>
        </w:r>
        <w:r w:rsidR="00084712">
          <w:rPr>
            <w:noProof/>
            <w:webHidden/>
          </w:rPr>
          <w:fldChar w:fldCharType="begin"/>
        </w:r>
        <w:r w:rsidR="00680D66">
          <w:rPr>
            <w:noProof/>
            <w:webHidden/>
          </w:rPr>
          <w:instrText xml:space="preserve"> PAGEREF _Toc305439330 \h </w:instrText>
        </w:r>
        <w:r w:rsidR="00084712">
          <w:rPr>
            <w:noProof/>
            <w:webHidden/>
          </w:rPr>
        </w:r>
        <w:r w:rsidR="00084712">
          <w:rPr>
            <w:noProof/>
            <w:webHidden/>
          </w:rPr>
          <w:fldChar w:fldCharType="separate"/>
        </w:r>
        <w:r w:rsidR="00680D66">
          <w:rPr>
            <w:noProof/>
            <w:webHidden/>
          </w:rPr>
          <w:t>3</w:t>
        </w:r>
        <w:r w:rsidR="00084712">
          <w:rPr>
            <w:noProof/>
            <w:webHidden/>
          </w:rPr>
          <w:fldChar w:fldCharType="end"/>
        </w:r>
      </w:hyperlink>
    </w:p>
    <w:p w:rsidR="00680D66" w:rsidRPr="009312D2" w:rsidRDefault="000D0785">
      <w:pPr>
        <w:pStyle w:val="Verzeichnis2"/>
        <w:tabs>
          <w:tab w:val="left" w:pos="800"/>
          <w:tab w:val="right" w:leader="dot" w:pos="9060"/>
        </w:tabs>
        <w:rPr>
          <w:rFonts w:ascii="Calibri" w:hAnsi="Calibri"/>
          <w:smallCaps w:val="0"/>
          <w:noProof/>
          <w:sz w:val="22"/>
          <w:szCs w:val="22"/>
          <w:lang w:val="de-DE"/>
        </w:rPr>
      </w:pPr>
      <w:hyperlink w:anchor="_Toc305439331" w:history="1">
        <w:r w:rsidR="00680D66" w:rsidRPr="00636A34">
          <w:rPr>
            <w:rStyle w:val="Hyperlink"/>
            <w:noProof/>
            <w:lang w:val="en-GB"/>
          </w:rPr>
          <w:t>3.1</w:t>
        </w:r>
        <w:r w:rsidR="00680D66" w:rsidRPr="009312D2">
          <w:rPr>
            <w:rFonts w:ascii="Calibri" w:hAnsi="Calibri"/>
            <w:smallCaps w:val="0"/>
            <w:noProof/>
            <w:sz w:val="22"/>
            <w:szCs w:val="22"/>
            <w:lang w:val="de-DE"/>
          </w:rPr>
          <w:tab/>
        </w:r>
        <w:r w:rsidR="00680D66" w:rsidRPr="00636A34">
          <w:rPr>
            <w:rStyle w:val="Hyperlink"/>
            <w:noProof/>
            <w:lang w:val="en-GB"/>
          </w:rPr>
          <w:t>Minimum Required Tools</w:t>
        </w:r>
        <w:r w:rsidR="00680D66">
          <w:rPr>
            <w:noProof/>
            <w:webHidden/>
          </w:rPr>
          <w:tab/>
        </w:r>
        <w:r w:rsidR="00084712">
          <w:rPr>
            <w:noProof/>
            <w:webHidden/>
          </w:rPr>
          <w:fldChar w:fldCharType="begin"/>
        </w:r>
        <w:r w:rsidR="00680D66">
          <w:rPr>
            <w:noProof/>
            <w:webHidden/>
          </w:rPr>
          <w:instrText xml:space="preserve"> PAGEREF _Toc305439331 \h </w:instrText>
        </w:r>
        <w:r w:rsidR="00084712">
          <w:rPr>
            <w:noProof/>
            <w:webHidden/>
          </w:rPr>
        </w:r>
        <w:r w:rsidR="00084712">
          <w:rPr>
            <w:noProof/>
            <w:webHidden/>
          </w:rPr>
          <w:fldChar w:fldCharType="separate"/>
        </w:r>
        <w:r w:rsidR="00680D66">
          <w:rPr>
            <w:noProof/>
            <w:webHidden/>
          </w:rPr>
          <w:t>3</w:t>
        </w:r>
        <w:r w:rsidR="00084712">
          <w:rPr>
            <w:noProof/>
            <w:webHidden/>
          </w:rPr>
          <w:fldChar w:fldCharType="end"/>
        </w:r>
      </w:hyperlink>
    </w:p>
    <w:p w:rsidR="00680D66" w:rsidRPr="009312D2" w:rsidRDefault="000D0785">
      <w:pPr>
        <w:pStyle w:val="Verzeichnis2"/>
        <w:tabs>
          <w:tab w:val="left" w:pos="800"/>
          <w:tab w:val="right" w:leader="dot" w:pos="9060"/>
        </w:tabs>
        <w:rPr>
          <w:rFonts w:ascii="Calibri" w:hAnsi="Calibri"/>
          <w:smallCaps w:val="0"/>
          <w:noProof/>
          <w:sz w:val="22"/>
          <w:szCs w:val="22"/>
          <w:lang w:val="de-DE"/>
        </w:rPr>
      </w:pPr>
      <w:hyperlink w:anchor="_Toc305439332" w:history="1">
        <w:r w:rsidR="00680D66" w:rsidRPr="00636A34">
          <w:rPr>
            <w:rStyle w:val="Hyperlink"/>
            <w:noProof/>
            <w:lang w:val="en-GB"/>
          </w:rPr>
          <w:t>3.2</w:t>
        </w:r>
        <w:r w:rsidR="00680D66" w:rsidRPr="009312D2">
          <w:rPr>
            <w:rFonts w:ascii="Calibri" w:hAnsi="Calibri"/>
            <w:smallCaps w:val="0"/>
            <w:noProof/>
            <w:sz w:val="22"/>
            <w:szCs w:val="22"/>
            <w:lang w:val="de-DE"/>
          </w:rPr>
          <w:tab/>
        </w:r>
        <w:r w:rsidR="00680D66" w:rsidRPr="00636A34">
          <w:rPr>
            <w:rStyle w:val="Hyperlink"/>
            <w:noProof/>
            <w:lang w:val="en-GB"/>
          </w:rPr>
          <w:t>Getting the sources</w:t>
        </w:r>
        <w:r w:rsidR="00680D66">
          <w:rPr>
            <w:noProof/>
            <w:webHidden/>
          </w:rPr>
          <w:tab/>
        </w:r>
        <w:r w:rsidR="00084712">
          <w:rPr>
            <w:noProof/>
            <w:webHidden/>
          </w:rPr>
          <w:fldChar w:fldCharType="begin"/>
        </w:r>
        <w:r w:rsidR="00680D66">
          <w:rPr>
            <w:noProof/>
            <w:webHidden/>
          </w:rPr>
          <w:instrText xml:space="preserve"> PAGEREF _Toc305439332 \h </w:instrText>
        </w:r>
        <w:r w:rsidR="00084712">
          <w:rPr>
            <w:noProof/>
            <w:webHidden/>
          </w:rPr>
        </w:r>
        <w:r w:rsidR="00084712">
          <w:rPr>
            <w:noProof/>
            <w:webHidden/>
          </w:rPr>
          <w:fldChar w:fldCharType="separate"/>
        </w:r>
        <w:r w:rsidR="00680D66">
          <w:rPr>
            <w:noProof/>
            <w:webHidden/>
          </w:rPr>
          <w:t>3</w:t>
        </w:r>
        <w:r w:rsidR="00084712">
          <w:rPr>
            <w:noProof/>
            <w:webHidden/>
          </w:rPr>
          <w:fldChar w:fldCharType="end"/>
        </w:r>
      </w:hyperlink>
    </w:p>
    <w:p w:rsidR="00680D66" w:rsidRPr="009312D2" w:rsidRDefault="000D0785">
      <w:pPr>
        <w:pStyle w:val="Verzeichnis2"/>
        <w:tabs>
          <w:tab w:val="left" w:pos="800"/>
          <w:tab w:val="right" w:leader="dot" w:pos="9060"/>
        </w:tabs>
        <w:rPr>
          <w:rFonts w:ascii="Calibri" w:hAnsi="Calibri"/>
          <w:smallCaps w:val="0"/>
          <w:noProof/>
          <w:sz w:val="22"/>
          <w:szCs w:val="22"/>
          <w:lang w:val="de-DE"/>
        </w:rPr>
      </w:pPr>
      <w:hyperlink w:anchor="_Toc305439333" w:history="1">
        <w:r w:rsidR="00680D66" w:rsidRPr="00636A34">
          <w:rPr>
            <w:rStyle w:val="Hyperlink"/>
            <w:noProof/>
            <w:lang w:val="en-GB"/>
          </w:rPr>
          <w:t>3.3</w:t>
        </w:r>
        <w:r w:rsidR="00680D66" w:rsidRPr="009312D2">
          <w:rPr>
            <w:rFonts w:ascii="Calibri" w:hAnsi="Calibri"/>
            <w:smallCaps w:val="0"/>
            <w:noProof/>
            <w:sz w:val="22"/>
            <w:szCs w:val="22"/>
            <w:lang w:val="de-DE"/>
          </w:rPr>
          <w:tab/>
        </w:r>
        <w:r w:rsidR="00680D66" w:rsidRPr="00636A34">
          <w:rPr>
            <w:rStyle w:val="Hyperlink"/>
            <w:noProof/>
            <w:lang w:val="en-GB"/>
          </w:rPr>
          <w:t>Building and Testing</w:t>
        </w:r>
        <w:r w:rsidR="00680D66">
          <w:rPr>
            <w:noProof/>
            <w:webHidden/>
          </w:rPr>
          <w:tab/>
        </w:r>
        <w:r w:rsidR="00084712">
          <w:rPr>
            <w:noProof/>
            <w:webHidden/>
          </w:rPr>
          <w:fldChar w:fldCharType="begin"/>
        </w:r>
        <w:r w:rsidR="00680D66">
          <w:rPr>
            <w:noProof/>
            <w:webHidden/>
          </w:rPr>
          <w:instrText xml:space="preserve"> PAGEREF _Toc305439333 \h </w:instrText>
        </w:r>
        <w:r w:rsidR="00084712">
          <w:rPr>
            <w:noProof/>
            <w:webHidden/>
          </w:rPr>
        </w:r>
        <w:r w:rsidR="00084712">
          <w:rPr>
            <w:noProof/>
            <w:webHidden/>
          </w:rPr>
          <w:fldChar w:fldCharType="separate"/>
        </w:r>
        <w:r w:rsidR="00680D66">
          <w:rPr>
            <w:noProof/>
            <w:webHidden/>
          </w:rPr>
          <w:t>3</w:t>
        </w:r>
        <w:r w:rsidR="00084712">
          <w:rPr>
            <w:noProof/>
            <w:webHidden/>
          </w:rPr>
          <w:fldChar w:fldCharType="end"/>
        </w:r>
      </w:hyperlink>
    </w:p>
    <w:p w:rsidR="00680D66" w:rsidRPr="009312D2" w:rsidRDefault="000D0785">
      <w:pPr>
        <w:pStyle w:val="Verzeichnis2"/>
        <w:tabs>
          <w:tab w:val="left" w:pos="800"/>
          <w:tab w:val="right" w:leader="dot" w:pos="9060"/>
        </w:tabs>
        <w:rPr>
          <w:rFonts w:ascii="Calibri" w:hAnsi="Calibri"/>
          <w:smallCaps w:val="0"/>
          <w:noProof/>
          <w:sz w:val="22"/>
          <w:szCs w:val="22"/>
          <w:lang w:val="de-DE"/>
        </w:rPr>
      </w:pPr>
      <w:hyperlink w:anchor="_Toc305439334" w:history="1">
        <w:r w:rsidR="00680D66" w:rsidRPr="00636A34">
          <w:rPr>
            <w:rStyle w:val="Hyperlink"/>
            <w:noProof/>
            <w:lang w:val="en-GB"/>
          </w:rPr>
          <w:t>3.4</w:t>
        </w:r>
        <w:r w:rsidR="00680D66" w:rsidRPr="009312D2">
          <w:rPr>
            <w:rFonts w:ascii="Calibri" w:hAnsi="Calibri"/>
            <w:smallCaps w:val="0"/>
            <w:noProof/>
            <w:sz w:val="22"/>
            <w:szCs w:val="22"/>
            <w:lang w:val="de-DE"/>
          </w:rPr>
          <w:tab/>
        </w:r>
        <w:r w:rsidR="00680D66" w:rsidRPr="00636A34">
          <w:rPr>
            <w:rStyle w:val="Hyperlink"/>
            <w:noProof/>
            <w:lang w:val="en-GB"/>
          </w:rPr>
          <w:t>Creating the packages for distribution</w:t>
        </w:r>
        <w:r w:rsidR="00680D66">
          <w:rPr>
            <w:noProof/>
            <w:webHidden/>
          </w:rPr>
          <w:tab/>
        </w:r>
        <w:r w:rsidR="00084712">
          <w:rPr>
            <w:noProof/>
            <w:webHidden/>
          </w:rPr>
          <w:fldChar w:fldCharType="begin"/>
        </w:r>
        <w:r w:rsidR="00680D66">
          <w:rPr>
            <w:noProof/>
            <w:webHidden/>
          </w:rPr>
          <w:instrText xml:space="preserve"> PAGEREF _Toc305439334 \h </w:instrText>
        </w:r>
        <w:r w:rsidR="00084712">
          <w:rPr>
            <w:noProof/>
            <w:webHidden/>
          </w:rPr>
        </w:r>
        <w:r w:rsidR="00084712">
          <w:rPr>
            <w:noProof/>
            <w:webHidden/>
          </w:rPr>
          <w:fldChar w:fldCharType="separate"/>
        </w:r>
        <w:r w:rsidR="00680D66">
          <w:rPr>
            <w:noProof/>
            <w:webHidden/>
          </w:rPr>
          <w:t>3</w:t>
        </w:r>
        <w:r w:rsidR="00084712">
          <w:rPr>
            <w:noProof/>
            <w:webHidden/>
          </w:rPr>
          <w:fldChar w:fldCharType="end"/>
        </w:r>
      </w:hyperlink>
    </w:p>
    <w:p w:rsidR="00680D66" w:rsidRPr="009312D2" w:rsidRDefault="000D0785">
      <w:pPr>
        <w:pStyle w:val="Verzeichnis1"/>
        <w:tabs>
          <w:tab w:val="left" w:pos="400"/>
          <w:tab w:val="right" w:leader="dot" w:pos="9060"/>
        </w:tabs>
        <w:rPr>
          <w:rFonts w:ascii="Calibri" w:hAnsi="Calibri"/>
          <w:b w:val="0"/>
          <w:bCs w:val="0"/>
          <w:caps w:val="0"/>
          <w:noProof/>
          <w:sz w:val="22"/>
          <w:szCs w:val="22"/>
          <w:lang w:val="de-DE"/>
        </w:rPr>
      </w:pPr>
      <w:hyperlink w:anchor="_Toc305439338" w:history="1">
        <w:r w:rsidR="00680D66" w:rsidRPr="00636A34">
          <w:rPr>
            <w:rStyle w:val="Hyperlink"/>
            <w:noProof/>
            <w:lang w:val="en-GB"/>
          </w:rPr>
          <w:t>4</w:t>
        </w:r>
        <w:r w:rsidR="00680D66" w:rsidRPr="009312D2">
          <w:rPr>
            <w:rFonts w:ascii="Calibri" w:hAnsi="Calibri"/>
            <w:b w:val="0"/>
            <w:bCs w:val="0"/>
            <w:caps w:val="0"/>
            <w:noProof/>
            <w:sz w:val="22"/>
            <w:szCs w:val="22"/>
            <w:lang w:val="de-DE"/>
          </w:rPr>
          <w:tab/>
        </w:r>
        <w:r w:rsidR="00680D66" w:rsidRPr="00636A34">
          <w:rPr>
            <w:rStyle w:val="Hyperlink"/>
            <w:noProof/>
            <w:lang w:val="en-GB"/>
          </w:rPr>
          <w:t>Generating a Release Candidate</w:t>
        </w:r>
        <w:r w:rsidR="00680D66">
          <w:rPr>
            <w:noProof/>
            <w:webHidden/>
          </w:rPr>
          <w:tab/>
        </w:r>
        <w:r w:rsidR="00084712">
          <w:rPr>
            <w:noProof/>
            <w:webHidden/>
          </w:rPr>
          <w:fldChar w:fldCharType="begin"/>
        </w:r>
        <w:r w:rsidR="00680D66">
          <w:rPr>
            <w:noProof/>
            <w:webHidden/>
          </w:rPr>
          <w:instrText xml:space="preserve"> PAGEREF _Toc305439338 \h </w:instrText>
        </w:r>
        <w:r w:rsidR="00084712">
          <w:rPr>
            <w:noProof/>
            <w:webHidden/>
          </w:rPr>
        </w:r>
        <w:r w:rsidR="00084712">
          <w:rPr>
            <w:noProof/>
            <w:webHidden/>
          </w:rPr>
          <w:fldChar w:fldCharType="separate"/>
        </w:r>
        <w:r w:rsidR="00680D66">
          <w:rPr>
            <w:noProof/>
            <w:webHidden/>
          </w:rPr>
          <w:t>3</w:t>
        </w:r>
        <w:r w:rsidR="00084712">
          <w:rPr>
            <w:noProof/>
            <w:webHidden/>
          </w:rPr>
          <w:fldChar w:fldCharType="end"/>
        </w:r>
      </w:hyperlink>
    </w:p>
    <w:p w:rsidR="00680D66" w:rsidRPr="009312D2" w:rsidRDefault="000D0785">
      <w:pPr>
        <w:pStyle w:val="Verzeichnis2"/>
        <w:tabs>
          <w:tab w:val="left" w:pos="800"/>
          <w:tab w:val="right" w:leader="dot" w:pos="9060"/>
        </w:tabs>
        <w:rPr>
          <w:rFonts w:ascii="Calibri" w:hAnsi="Calibri"/>
          <w:smallCaps w:val="0"/>
          <w:noProof/>
          <w:sz w:val="22"/>
          <w:szCs w:val="22"/>
          <w:lang w:val="de-DE"/>
        </w:rPr>
      </w:pPr>
      <w:hyperlink w:anchor="_Toc305439339" w:history="1">
        <w:r w:rsidR="00680D66" w:rsidRPr="00636A34">
          <w:rPr>
            <w:rStyle w:val="Hyperlink"/>
            <w:noProof/>
            <w:lang w:val="en-GB"/>
          </w:rPr>
          <w:t>4.1</w:t>
        </w:r>
        <w:r w:rsidR="00680D66" w:rsidRPr="009312D2">
          <w:rPr>
            <w:rFonts w:ascii="Calibri" w:hAnsi="Calibri"/>
            <w:smallCaps w:val="0"/>
            <w:noProof/>
            <w:sz w:val="22"/>
            <w:szCs w:val="22"/>
            <w:lang w:val="de-DE"/>
          </w:rPr>
          <w:tab/>
        </w:r>
        <w:r w:rsidR="00680D66" w:rsidRPr="00636A34">
          <w:rPr>
            <w:rStyle w:val="Hyperlink"/>
            <w:noProof/>
            <w:lang w:val="en-GB"/>
          </w:rPr>
          <w:t>Building a full GenICam or Software Module Release Candidate</w:t>
        </w:r>
        <w:r w:rsidR="00680D66">
          <w:rPr>
            <w:noProof/>
            <w:webHidden/>
          </w:rPr>
          <w:tab/>
        </w:r>
        <w:r w:rsidR="00084712">
          <w:rPr>
            <w:noProof/>
            <w:webHidden/>
          </w:rPr>
          <w:fldChar w:fldCharType="begin"/>
        </w:r>
        <w:r w:rsidR="00680D66">
          <w:rPr>
            <w:noProof/>
            <w:webHidden/>
          </w:rPr>
          <w:instrText xml:space="preserve"> PAGEREF _Toc305439339 \h </w:instrText>
        </w:r>
        <w:r w:rsidR="00084712">
          <w:rPr>
            <w:noProof/>
            <w:webHidden/>
          </w:rPr>
        </w:r>
        <w:r w:rsidR="00084712">
          <w:rPr>
            <w:noProof/>
            <w:webHidden/>
          </w:rPr>
          <w:fldChar w:fldCharType="separate"/>
        </w:r>
        <w:r w:rsidR="00680D66">
          <w:rPr>
            <w:noProof/>
            <w:webHidden/>
          </w:rPr>
          <w:t>3</w:t>
        </w:r>
        <w:r w:rsidR="00084712">
          <w:rPr>
            <w:noProof/>
            <w:webHidden/>
          </w:rPr>
          <w:fldChar w:fldCharType="end"/>
        </w:r>
      </w:hyperlink>
    </w:p>
    <w:p w:rsidR="00680D66" w:rsidRPr="009312D2" w:rsidRDefault="000D0785">
      <w:pPr>
        <w:pStyle w:val="Verzeichnis2"/>
        <w:tabs>
          <w:tab w:val="left" w:pos="800"/>
          <w:tab w:val="right" w:leader="dot" w:pos="9060"/>
        </w:tabs>
        <w:rPr>
          <w:rFonts w:ascii="Calibri" w:hAnsi="Calibri"/>
          <w:smallCaps w:val="0"/>
          <w:noProof/>
          <w:sz w:val="22"/>
          <w:szCs w:val="22"/>
          <w:lang w:val="de-DE"/>
        </w:rPr>
      </w:pPr>
      <w:hyperlink w:anchor="_Toc305439340" w:history="1">
        <w:r w:rsidR="00680D66" w:rsidRPr="00636A34">
          <w:rPr>
            <w:rStyle w:val="Hyperlink"/>
            <w:noProof/>
            <w:lang w:val="en-GB"/>
          </w:rPr>
          <w:t>4.2</w:t>
        </w:r>
        <w:r w:rsidR="00680D66" w:rsidRPr="009312D2">
          <w:rPr>
            <w:rFonts w:ascii="Calibri" w:hAnsi="Calibri"/>
            <w:smallCaps w:val="0"/>
            <w:noProof/>
            <w:sz w:val="22"/>
            <w:szCs w:val="22"/>
            <w:lang w:val="de-DE"/>
          </w:rPr>
          <w:tab/>
        </w:r>
        <w:r w:rsidR="00680D66" w:rsidRPr="00636A34">
          <w:rPr>
            <w:rStyle w:val="Hyperlink"/>
            <w:noProof/>
            <w:lang w:val="en-GB"/>
          </w:rPr>
          <w:t>Generating a Release Candidate for Non Software Modules</w:t>
        </w:r>
        <w:r w:rsidR="00680D66">
          <w:rPr>
            <w:noProof/>
            <w:webHidden/>
          </w:rPr>
          <w:tab/>
        </w:r>
        <w:r w:rsidR="00084712">
          <w:rPr>
            <w:noProof/>
            <w:webHidden/>
          </w:rPr>
          <w:fldChar w:fldCharType="begin"/>
        </w:r>
        <w:r w:rsidR="00680D66">
          <w:rPr>
            <w:noProof/>
            <w:webHidden/>
          </w:rPr>
          <w:instrText xml:space="preserve"> PAGEREF _Toc305439340 \h </w:instrText>
        </w:r>
        <w:r w:rsidR="00084712">
          <w:rPr>
            <w:noProof/>
            <w:webHidden/>
          </w:rPr>
        </w:r>
        <w:r w:rsidR="00084712">
          <w:rPr>
            <w:noProof/>
            <w:webHidden/>
          </w:rPr>
          <w:fldChar w:fldCharType="separate"/>
        </w:r>
        <w:r w:rsidR="00680D66">
          <w:rPr>
            <w:noProof/>
            <w:webHidden/>
          </w:rPr>
          <w:t>3</w:t>
        </w:r>
        <w:r w:rsidR="00084712">
          <w:rPr>
            <w:noProof/>
            <w:webHidden/>
          </w:rPr>
          <w:fldChar w:fldCharType="end"/>
        </w:r>
      </w:hyperlink>
    </w:p>
    <w:p w:rsidR="00680D66" w:rsidRPr="009312D2" w:rsidRDefault="000D0785">
      <w:pPr>
        <w:pStyle w:val="Verzeichnis1"/>
        <w:tabs>
          <w:tab w:val="left" w:pos="400"/>
          <w:tab w:val="right" w:leader="dot" w:pos="9060"/>
        </w:tabs>
        <w:rPr>
          <w:rFonts w:ascii="Calibri" w:hAnsi="Calibri"/>
          <w:b w:val="0"/>
          <w:bCs w:val="0"/>
          <w:caps w:val="0"/>
          <w:noProof/>
          <w:sz w:val="22"/>
          <w:szCs w:val="22"/>
          <w:lang w:val="de-DE"/>
        </w:rPr>
      </w:pPr>
      <w:hyperlink w:anchor="_Toc305439341" w:history="1">
        <w:r w:rsidR="00680D66" w:rsidRPr="00636A34">
          <w:rPr>
            <w:rStyle w:val="Hyperlink"/>
            <w:noProof/>
            <w:lang w:val="en-GB"/>
          </w:rPr>
          <w:t>5</w:t>
        </w:r>
        <w:r w:rsidR="00680D66" w:rsidRPr="009312D2">
          <w:rPr>
            <w:rFonts w:ascii="Calibri" w:hAnsi="Calibri"/>
            <w:b w:val="0"/>
            <w:bCs w:val="0"/>
            <w:caps w:val="0"/>
            <w:noProof/>
            <w:sz w:val="22"/>
            <w:szCs w:val="22"/>
            <w:lang w:val="de-DE"/>
          </w:rPr>
          <w:tab/>
        </w:r>
        <w:r w:rsidR="00680D66" w:rsidRPr="00636A34">
          <w:rPr>
            <w:rStyle w:val="Hyperlink"/>
            <w:noProof/>
            <w:lang w:val="en-GB"/>
          </w:rPr>
          <w:t>Collaboration Rules</w:t>
        </w:r>
        <w:r w:rsidR="00680D66">
          <w:rPr>
            <w:noProof/>
            <w:webHidden/>
          </w:rPr>
          <w:tab/>
        </w:r>
        <w:r w:rsidR="00084712">
          <w:rPr>
            <w:noProof/>
            <w:webHidden/>
          </w:rPr>
          <w:fldChar w:fldCharType="begin"/>
        </w:r>
        <w:r w:rsidR="00680D66">
          <w:rPr>
            <w:noProof/>
            <w:webHidden/>
          </w:rPr>
          <w:instrText xml:space="preserve"> PAGEREF _Toc305439341 \h </w:instrText>
        </w:r>
        <w:r w:rsidR="00084712">
          <w:rPr>
            <w:noProof/>
            <w:webHidden/>
          </w:rPr>
        </w:r>
        <w:r w:rsidR="00084712">
          <w:rPr>
            <w:noProof/>
            <w:webHidden/>
          </w:rPr>
          <w:fldChar w:fldCharType="separate"/>
        </w:r>
        <w:r w:rsidR="00680D66">
          <w:rPr>
            <w:noProof/>
            <w:webHidden/>
          </w:rPr>
          <w:t>3</w:t>
        </w:r>
        <w:r w:rsidR="00084712">
          <w:rPr>
            <w:noProof/>
            <w:webHidden/>
          </w:rPr>
          <w:fldChar w:fldCharType="end"/>
        </w:r>
      </w:hyperlink>
    </w:p>
    <w:p w:rsidR="00680D66" w:rsidRPr="009312D2" w:rsidRDefault="000D0785">
      <w:pPr>
        <w:pStyle w:val="Verzeichnis2"/>
        <w:tabs>
          <w:tab w:val="left" w:pos="800"/>
          <w:tab w:val="right" w:leader="dot" w:pos="9060"/>
        </w:tabs>
        <w:rPr>
          <w:rFonts w:ascii="Calibri" w:hAnsi="Calibri"/>
          <w:smallCaps w:val="0"/>
          <w:noProof/>
          <w:sz w:val="22"/>
          <w:szCs w:val="22"/>
          <w:lang w:val="de-DE"/>
        </w:rPr>
      </w:pPr>
      <w:hyperlink w:anchor="_Toc305439342" w:history="1">
        <w:r w:rsidR="00680D66" w:rsidRPr="00636A34">
          <w:rPr>
            <w:rStyle w:val="Hyperlink"/>
            <w:noProof/>
            <w:lang w:val="en-GB"/>
          </w:rPr>
          <w:t>5.1</w:t>
        </w:r>
        <w:r w:rsidR="00680D66" w:rsidRPr="009312D2">
          <w:rPr>
            <w:rFonts w:ascii="Calibri" w:hAnsi="Calibri"/>
            <w:smallCaps w:val="0"/>
            <w:noProof/>
            <w:sz w:val="22"/>
            <w:szCs w:val="22"/>
            <w:lang w:val="de-DE"/>
          </w:rPr>
          <w:tab/>
        </w:r>
        <w:r w:rsidR="00680D66" w:rsidRPr="00636A34">
          <w:rPr>
            <w:rStyle w:val="Hyperlink"/>
            <w:noProof/>
            <w:lang w:val="en-GB"/>
          </w:rPr>
          <w:t>Roles and Modules</w:t>
        </w:r>
        <w:r w:rsidR="00680D66">
          <w:rPr>
            <w:noProof/>
            <w:webHidden/>
          </w:rPr>
          <w:tab/>
        </w:r>
        <w:r w:rsidR="00084712">
          <w:rPr>
            <w:noProof/>
            <w:webHidden/>
          </w:rPr>
          <w:fldChar w:fldCharType="begin"/>
        </w:r>
        <w:r w:rsidR="00680D66">
          <w:rPr>
            <w:noProof/>
            <w:webHidden/>
          </w:rPr>
          <w:instrText xml:space="preserve"> PAGEREF _Toc305439342 \h </w:instrText>
        </w:r>
        <w:r w:rsidR="00084712">
          <w:rPr>
            <w:noProof/>
            <w:webHidden/>
          </w:rPr>
        </w:r>
        <w:r w:rsidR="00084712">
          <w:rPr>
            <w:noProof/>
            <w:webHidden/>
          </w:rPr>
          <w:fldChar w:fldCharType="separate"/>
        </w:r>
        <w:r w:rsidR="00680D66">
          <w:rPr>
            <w:noProof/>
            <w:webHidden/>
          </w:rPr>
          <w:t>3</w:t>
        </w:r>
        <w:r w:rsidR="00084712">
          <w:rPr>
            <w:noProof/>
            <w:webHidden/>
          </w:rPr>
          <w:fldChar w:fldCharType="end"/>
        </w:r>
      </w:hyperlink>
    </w:p>
    <w:p w:rsidR="00680D66" w:rsidRPr="009312D2" w:rsidRDefault="000D0785">
      <w:pPr>
        <w:pStyle w:val="Verzeichnis2"/>
        <w:tabs>
          <w:tab w:val="left" w:pos="800"/>
          <w:tab w:val="right" w:leader="dot" w:pos="9060"/>
        </w:tabs>
        <w:rPr>
          <w:rFonts w:ascii="Calibri" w:hAnsi="Calibri"/>
          <w:smallCaps w:val="0"/>
          <w:noProof/>
          <w:sz w:val="22"/>
          <w:szCs w:val="22"/>
          <w:lang w:val="de-DE"/>
        </w:rPr>
      </w:pPr>
      <w:hyperlink w:anchor="_Toc305439343" w:history="1">
        <w:r w:rsidR="00680D66" w:rsidRPr="00636A34">
          <w:rPr>
            <w:rStyle w:val="Hyperlink"/>
            <w:noProof/>
            <w:lang w:val="en-GB"/>
          </w:rPr>
          <w:t>5.2</w:t>
        </w:r>
        <w:r w:rsidR="00680D66" w:rsidRPr="009312D2">
          <w:rPr>
            <w:rFonts w:ascii="Calibri" w:hAnsi="Calibri"/>
            <w:smallCaps w:val="0"/>
            <w:noProof/>
            <w:sz w:val="22"/>
            <w:szCs w:val="22"/>
            <w:lang w:val="de-DE"/>
          </w:rPr>
          <w:tab/>
        </w:r>
        <w:r w:rsidR="00680D66" w:rsidRPr="00636A34">
          <w:rPr>
            <w:rStyle w:val="Hyperlink"/>
            <w:noProof/>
            <w:lang w:val="en-GB"/>
          </w:rPr>
          <w:t>Communication</w:t>
        </w:r>
        <w:r w:rsidR="00680D66">
          <w:rPr>
            <w:noProof/>
            <w:webHidden/>
          </w:rPr>
          <w:tab/>
        </w:r>
        <w:r w:rsidR="00084712">
          <w:rPr>
            <w:noProof/>
            <w:webHidden/>
          </w:rPr>
          <w:fldChar w:fldCharType="begin"/>
        </w:r>
        <w:r w:rsidR="00680D66">
          <w:rPr>
            <w:noProof/>
            <w:webHidden/>
          </w:rPr>
          <w:instrText xml:space="preserve"> PAGEREF _Toc305439343 \h </w:instrText>
        </w:r>
        <w:r w:rsidR="00084712">
          <w:rPr>
            <w:noProof/>
            <w:webHidden/>
          </w:rPr>
        </w:r>
        <w:r w:rsidR="00084712">
          <w:rPr>
            <w:noProof/>
            <w:webHidden/>
          </w:rPr>
          <w:fldChar w:fldCharType="separate"/>
        </w:r>
        <w:r w:rsidR="00680D66">
          <w:rPr>
            <w:noProof/>
            <w:webHidden/>
          </w:rPr>
          <w:t>3</w:t>
        </w:r>
        <w:r w:rsidR="00084712">
          <w:rPr>
            <w:noProof/>
            <w:webHidden/>
          </w:rPr>
          <w:fldChar w:fldCharType="end"/>
        </w:r>
      </w:hyperlink>
    </w:p>
    <w:p w:rsidR="00680D66" w:rsidRPr="009312D2" w:rsidRDefault="000D0785">
      <w:pPr>
        <w:pStyle w:val="Verzeichnis2"/>
        <w:tabs>
          <w:tab w:val="left" w:pos="800"/>
          <w:tab w:val="right" w:leader="dot" w:pos="9060"/>
        </w:tabs>
        <w:rPr>
          <w:rFonts w:ascii="Calibri" w:hAnsi="Calibri"/>
          <w:smallCaps w:val="0"/>
          <w:noProof/>
          <w:sz w:val="22"/>
          <w:szCs w:val="22"/>
          <w:lang w:val="de-DE"/>
        </w:rPr>
      </w:pPr>
      <w:hyperlink w:anchor="_Toc305439344" w:history="1">
        <w:r w:rsidR="00680D66" w:rsidRPr="00636A34">
          <w:rPr>
            <w:rStyle w:val="Hyperlink"/>
            <w:noProof/>
            <w:lang w:val="en-GB"/>
          </w:rPr>
          <w:t>5.3</w:t>
        </w:r>
        <w:r w:rsidR="00680D66" w:rsidRPr="009312D2">
          <w:rPr>
            <w:rFonts w:ascii="Calibri" w:hAnsi="Calibri"/>
            <w:smallCaps w:val="0"/>
            <w:noProof/>
            <w:sz w:val="22"/>
            <w:szCs w:val="22"/>
            <w:lang w:val="de-DE"/>
          </w:rPr>
          <w:tab/>
        </w:r>
        <w:r w:rsidR="00680D66" w:rsidRPr="00636A34">
          <w:rPr>
            <w:rStyle w:val="Hyperlink"/>
            <w:noProof/>
            <w:lang w:val="en-GB"/>
          </w:rPr>
          <w:t>Reporting a Bug</w:t>
        </w:r>
        <w:r w:rsidR="00680D66">
          <w:rPr>
            <w:noProof/>
            <w:webHidden/>
          </w:rPr>
          <w:tab/>
        </w:r>
        <w:r w:rsidR="00084712">
          <w:rPr>
            <w:noProof/>
            <w:webHidden/>
          </w:rPr>
          <w:fldChar w:fldCharType="begin"/>
        </w:r>
        <w:r w:rsidR="00680D66">
          <w:rPr>
            <w:noProof/>
            <w:webHidden/>
          </w:rPr>
          <w:instrText xml:space="preserve"> PAGEREF _Toc305439344 \h </w:instrText>
        </w:r>
        <w:r w:rsidR="00084712">
          <w:rPr>
            <w:noProof/>
            <w:webHidden/>
          </w:rPr>
        </w:r>
        <w:r w:rsidR="00084712">
          <w:rPr>
            <w:noProof/>
            <w:webHidden/>
          </w:rPr>
          <w:fldChar w:fldCharType="separate"/>
        </w:r>
        <w:r w:rsidR="00680D66">
          <w:rPr>
            <w:noProof/>
            <w:webHidden/>
          </w:rPr>
          <w:t>3</w:t>
        </w:r>
        <w:r w:rsidR="00084712">
          <w:rPr>
            <w:noProof/>
            <w:webHidden/>
          </w:rPr>
          <w:fldChar w:fldCharType="end"/>
        </w:r>
      </w:hyperlink>
    </w:p>
    <w:p w:rsidR="00680D66" w:rsidRPr="009312D2" w:rsidRDefault="000D0785">
      <w:pPr>
        <w:pStyle w:val="Verzeichnis2"/>
        <w:tabs>
          <w:tab w:val="left" w:pos="800"/>
          <w:tab w:val="right" w:leader="dot" w:pos="9060"/>
        </w:tabs>
        <w:rPr>
          <w:rFonts w:ascii="Calibri" w:hAnsi="Calibri"/>
          <w:smallCaps w:val="0"/>
          <w:noProof/>
          <w:sz w:val="22"/>
          <w:szCs w:val="22"/>
          <w:lang w:val="de-DE"/>
        </w:rPr>
      </w:pPr>
      <w:hyperlink w:anchor="_Toc305439345" w:history="1">
        <w:r w:rsidR="00680D66" w:rsidRPr="00636A34">
          <w:rPr>
            <w:rStyle w:val="Hyperlink"/>
            <w:noProof/>
            <w:lang w:val="en-GB"/>
          </w:rPr>
          <w:t>5.4</w:t>
        </w:r>
        <w:r w:rsidR="00680D66" w:rsidRPr="009312D2">
          <w:rPr>
            <w:rFonts w:ascii="Calibri" w:hAnsi="Calibri"/>
            <w:smallCaps w:val="0"/>
            <w:noProof/>
            <w:sz w:val="22"/>
            <w:szCs w:val="22"/>
            <w:lang w:val="de-DE"/>
          </w:rPr>
          <w:tab/>
        </w:r>
        <w:r w:rsidR="00680D66" w:rsidRPr="00636A34">
          <w:rPr>
            <w:rStyle w:val="Hyperlink"/>
            <w:noProof/>
            <w:lang w:val="en-GB"/>
          </w:rPr>
          <w:t>Fixing a Bug</w:t>
        </w:r>
        <w:r w:rsidR="00680D66">
          <w:rPr>
            <w:noProof/>
            <w:webHidden/>
          </w:rPr>
          <w:tab/>
        </w:r>
        <w:r w:rsidR="00084712">
          <w:rPr>
            <w:noProof/>
            <w:webHidden/>
          </w:rPr>
          <w:fldChar w:fldCharType="begin"/>
        </w:r>
        <w:r w:rsidR="00680D66">
          <w:rPr>
            <w:noProof/>
            <w:webHidden/>
          </w:rPr>
          <w:instrText xml:space="preserve"> PAGEREF _Toc305439345 \h </w:instrText>
        </w:r>
        <w:r w:rsidR="00084712">
          <w:rPr>
            <w:noProof/>
            <w:webHidden/>
          </w:rPr>
        </w:r>
        <w:r w:rsidR="00084712">
          <w:rPr>
            <w:noProof/>
            <w:webHidden/>
          </w:rPr>
          <w:fldChar w:fldCharType="separate"/>
        </w:r>
        <w:r w:rsidR="00680D66">
          <w:rPr>
            <w:noProof/>
            <w:webHidden/>
          </w:rPr>
          <w:t>3</w:t>
        </w:r>
        <w:r w:rsidR="00084712">
          <w:rPr>
            <w:noProof/>
            <w:webHidden/>
          </w:rPr>
          <w:fldChar w:fldCharType="end"/>
        </w:r>
      </w:hyperlink>
    </w:p>
    <w:p w:rsidR="00680D66" w:rsidRPr="009312D2" w:rsidRDefault="000D0785">
      <w:pPr>
        <w:pStyle w:val="Verzeichnis2"/>
        <w:tabs>
          <w:tab w:val="left" w:pos="800"/>
          <w:tab w:val="right" w:leader="dot" w:pos="9060"/>
        </w:tabs>
        <w:rPr>
          <w:rFonts w:ascii="Calibri" w:hAnsi="Calibri"/>
          <w:smallCaps w:val="0"/>
          <w:noProof/>
          <w:sz w:val="22"/>
          <w:szCs w:val="22"/>
          <w:lang w:val="de-DE"/>
        </w:rPr>
      </w:pPr>
      <w:hyperlink w:anchor="_Toc305439346" w:history="1">
        <w:r w:rsidR="00680D66" w:rsidRPr="00636A34">
          <w:rPr>
            <w:rStyle w:val="Hyperlink"/>
            <w:noProof/>
            <w:lang w:val="en-GB"/>
          </w:rPr>
          <w:t>5.5</w:t>
        </w:r>
        <w:r w:rsidR="00680D66" w:rsidRPr="009312D2">
          <w:rPr>
            <w:rFonts w:ascii="Calibri" w:hAnsi="Calibri"/>
            <w:smallCaps w:val="0"/>
            <w:noProof/>
            <w:sz w:val="22"/>
            <w:szCs w:val="22"/>
            <w:lang w:val="de-DE"/>
          </w:rPr>
          <w:tab/>
        </w:r>
        <w:r w:rsidR="00680D66" w:rsidRPr="00636A34">
          <w:rPr>
            <w:rStyle w:val="Hyperlink"/>
            <w:noProof/>
            <w:lang w:val="en-GB"/>
          </w:rPr>
          <w:t>Maintenance Releases</w:t>
        </w:r>
        <w:r w:rsidR="00680D66">
          <w:rPr>
            <w:noProof/>
            <w:webHidden/>
          </w:rPr>
          <w:tab/>
        </w:r>
        <w:r w:rsidR="00084712">
          <w:rPr>
            <w:noProof/>
            <w:webHidden/>
          </w:rPr>
          <w:fldChar w:fldCharType="begin"/>
        </w:r>
        <w:r w:rsidR="00680D66">
          <w:rPr>
            <w:noProof/>
            <w:webHidden/>
          </w:rPr>
          <w:instrText xml:space="preserve"> PAGEREF _Toc305439346 \h </w:instrText>
        </w:r>
        <w:r w:rsidR="00084712">
          <w:rPr>
            <w:noProof/>
            <w:webHidden/>
          </w:rPr>
        </w:r>
        <w:r w:rsidR="00084712">
          <w:rPr>
            <w:noProof/>
            <w:webHidden/>
          </w:rPr>
          <w:fldChar w:fldCharType="separate"/>
        </w:r>
        <w:r w:rsidR="00680D66">
          <w:rPr>
            <w:noProof/>
            <w:webHidden/>
          </w:rPr>
          <w:t>3</w:t>
        </w:r>
        <w:r w:rsidR="00084712">
          <w:rPr>
            <w:noProof/>
            <w:webHidden/>
          </w:rPr>
          <w:fldChar w:fldCharType="end"/>
        </w:r>
      </w:hyperlink>
    </w:p>
    <w:p w:rsidR="00680D66" w:rsidRPr="009312D2" w:rsidRDefault="000D0785">
      <w:pPr>
        <w:pStyle w:val="Verzeichnis2"/>
        <w:tabs>
          <w:tab w:val="left" w:pos="800"/>
          <w:tab w:val="right" w:leader="dot" w:pos="9060"/>
        </w:tabs>
        <w:rPr>
          <w:rFonts w:ascii="Calibri" w:hAnsi="Calibri"/>
          <w:smallCaps w:val="0"/>
          <w:noProof/>
          <w:sz w:val="22"/>
          <w:szCs w:val="22"/>
          <w:lang w:val="de-DE"/>
        </w:rPr>
      </w:pPr>
      <w:hyperlink w:anchor="_Toc305439347" w:history="1">
        <w:r w:rsidR="00680D66" w:rsidRPr="00636A34">
          <w:rPr>
            <w:rStyle w:val="Hyperlink"/>
            <w:noProof/>
            <w:lang w:val="en-GB"/>
          </w:rPr>
          <w:t>5.6</w:t>
        </w:r>
        <w:r w:rsidR="00680D66" w:rsidRPr="009312D2">
          <w:rPr>
            <w:rFonts w:ascii="Calibri" w:hAnsi="Calibri"/>
            <w:smallCaps w:val="0"/>
            <w:noProof/>
            <w:sz w:val="22"/>
            <w:szCs w:val="22"/>
            <w:lang w:val="de-DE"/>
          </w:rPr>
          <w:tab/>
        </w:r>
        <w:r w:rsidR="00680D66" w:rsidRPr="00636A34">
          <w:rPr>
            <w:rStyle w:val="Hyperlink"/>
            <w:noProof/>
            <w:lang w:val="en-GB"/>
          </w:rPr>
          <w:t>Adding a Feature</w:t>
        </w:r>
        <w:r w:rsidR="00680D66">
          <w:rPr>
            <w:noProof/>
            <w:webHidden/>
          </w:rPr>
          <w:tab/>
        </w:r>
        <w:r w:rsidR="00084712">
          <w:rPr>
            <w:noProof/>
            <w:webHidden/>
          </w:rPr>
          <w:fldChar w:fldCharType="begin"/>
        </w:r>
        <w:r w:rsidR="00680D66">
          <w:rPr>
            <w:noProof/>
            <w:webHidden/>
          </w:rPr>
          <w:instrText xml:space="preserve"> PAGEREF _Toc305439347 \h </w:instrText>
        </w:r>
        <w:r w:rsidR="00084712">
          <w:rPr>
            <w:noProof/>
            <w:webHidden/>
          </w:rPr>
        </w:r>
        <w:r w:rsidR="00084712">
          <w:rPr>
            <w:noProof/>
            <w:webHidden/>
          </w:rPr>
          <w:fldChar w:fldCharType="separate"/>
        </w:r>
        <w:r w:rsidR="00680D66">
          <w:rPr>
            <w:noProof/>
            <w:webHidden/>
          </w:rPr>
          <w:t>3</w:t>
        </w:r>
        <w:r w:rsidR="00084712">
          <w:rPr>
            <w:noProof/>
            <w:webHidden/>
          </w:rPr>
          <w:fldChar w:fldCharType="end"/>
        </w:r>
      </w:hyperlink>
    </w:p>
    <w:p w:rsidR="00680D66" w:rsidRPr="009312D2" w:rsidRDefault="000D0785">
      <w:pPr>
        <w:pStyle w:val="Verzeichnis2"/>
        <w:tabs>
          <w:tab w:val="left" w:pos="800"/>
          <w:tab w:val="right" w:leader="dot" w:pos="9060"/>
        </w:tabs>
        <w:rPr>
          <w:rFonts w:ascii="Calibri" w:hAnsi="Calibri"/>
          <w:smallCaps w:val="0"/>
          <w:noProof/>
          <w:sz w:val="22"/>
          <w:szCs w:val="22"/>
          <w:lang w:val="de-DE"/>
        </w:rPr>
      </w:pPr>
      <w:hyperlink w:anchor="_Toc305439348" w:history="1">
        <w:r w:rsidR="00680D66" w:rsidRPr="00636A34">
          <w:rPr>
            <w:rStyle w:val="Hyperlink"/>
            <w:noProof/>
            <w:lang w:val="en-GB"/>
          </w:rPr>
          <w:t>5.7</w:t>
        </w:r>
        <w:r w:rsidR="00680D66" w:rsidRPr="009312D2">
          <w:rPr>
            <w:rFonts w:ascii="Calibri" w:hAnsi="Calibri"/>
            <w:smallCaps w:val="0"/>
            <w:noProof/>
            <w:sz w:val="22"/>
            <w:szCs w:val="22"/>
            <w:lang w:val="de-DE"/>
          </w:rPr>
          <w:tab/>
        </w:r>
        <w:r w:rsidR="00680D66" w:rsidRPr="00636A34">
          <w:rPr>
            <w:rStyle w:val="Hyperlink"/>
            <w:noProof/>
            <w:lang w:val="en-GB"/>
          </w:rPr>
          <w:t>Versioning Scheme</w:t>
        </w:r>
        <w:r w:rsidR="00680D66">
          <w:rPr>
            <w:noProof/>
            <w:webHidden/>
          </w:rPr>
          <w:tab/>
        </w:r>
        <w:r w:rsidR="00084712">
          <w:rPr>
            <w:noProof/>
            <w:webHidden/>
          </w:rPr>
          <w:fldChar w:fldCharType="begin"/>
        </w:r>
        <w:r w:rsidR="00680D66">
          <w:rPr>
            <w:noProof/>
            <w:webHidden/>
          </w:rPr>
          <w:instrText xml:space="preserve"> PAGEREF _Toc305439348 \h </w:instrText>
        </w:r>
        <w:r w:rsidR="00084712">
          <w:rPr>
            <w:noProof/>
            <w:webHidden/>
          </w:rPr>
        </w:r>
        <w:r w:rsidR="00084712">
          <w:rPr>
            <w:noProof/>
            <w:webHidden/>
          </w:rPr>
          <w:fldChar w:fldCharType="separate"/>
        </w:r>
        <w:r w:rsidR="00680D66">
          <w:rPr>
            <w:noProof/>
            <w:webHidden/>
          </w:rPr>
          <w:t>3</w:t>
        </w:r>
        <w:r w:rsidR="00084712">
          <w:rPr>
            <w:noProof/>
            <w:webHidden/>
          </w:rPr>
          <w:fldChar w:fldCharType="end"/>
        </w:r>
      </w:hyperlink>
    </w:p>
    <w:p w:rsidR="00680D66" w:rsidRPr="009312D2" w:rsidRDefault="000D0785">
      <w:pPr>
        <w:pStyle w:val="Verzeichnis2"/>
        <w:tabs>
          <w:tab w:val="left" w:pos="800"/>
          <w:tab w:val="right" w:leader="dot" w:pos="9060"/>
        </w:tabs>
        <w:rPr>
          <w:rFonts w:ascii="Calibri" w:hAnsi="Calibri"/>
          <w:smallCaps w:val="0"/>
          <w:noProof/>
          <w:sz w:val="22"/>
          <w:szCs w:val="22"/>
          <w:lang w:val="de-DE"/>
        </w:rPr>
      </w:pPr>
      <w:hyperlink w:anchor="_Toc305439349" w:history="1">
        <w:r w:rsidR="00680D66" w:rsidRPr="00636A34">
          <w:rPr>
            <w:rStyle w:val="Hyperlink"/>
            <w:noProof/>
            <w:lang w:val="en-GB"/>
          </w:rPr>
          <w:t>5.8</w:t>
        </w:r>
        <w:r w:rsidR="00680D66" w:rsidRPr="009312D2">
          <w:rPr>
            <w:rFonts w:ascii="Calibri" w:hAnsi="Calibri"/>
            <w:smallCaps w:val="0"/>
            <w:noProof/>
            <w:sz w:val="22"/>
            <w:szCs w:val="22"/>
            <w:lang w:val="de-DE"/>
          </w:rPr>
          <w:tab/>
        </w:r>
        <w:r w:rsidR="00680D66" w:rsidRPr="00636A34">
          <w:rPr>
            <w:rStyle w:val="Hyperlink"/>
            <w:noProof/>
            <w:lang w:val="en-GB"/>
          </w:rPr>
          <w:t>Feature Releases</w:t>
        </w:r>
        <w:r w:rsidR="00680D66">
          <w:rPr>
            <w:noProof/>
            <w:webHidden/>
          </w:rPr>
          <w:tab/>
        </w:r>
        <w:r w:rsidR="00084712">
          <w:rPr>
            <w:noProof/>
            <w:webHidden/>
          </w:rPr>
          <w:fldChar w:fldCharType="begin"/>
        </w:r>
        <w:r w:rsidR="00680D66">
          <w:rPr>
            <w:noProof/>
            <w:webHidden/>
          </w:rPr>
          <w:instrText xml:space="preserve"> PAGEREF _Toc305439349 \h </w:instrText>
        </w:r>
        <w:r w:rsidR="00084712">
          <w:rPr>
            <w:noProof/>
            <w:webHidden/>
          </w:rPr>
        </w:r>
        <w:r w:rsidR="00084712">
          <w:rPr>
            <w:noProof/>
            <w:webHidden/>
          </w:rPr>
          <w:fldChar w:fldCharType="separate"/>
        </w:r>
        <w:r w:rsidR="00680D66">
          <w:rPr>
            <w:noProof/>
            <w:webHidden/>
          </w:rPr>
          <w:t>3</w:t>
        </w:r>
        <w:r w:rsidR="00084712">
          <w:rPr>
            <w:noProof/>
            <w:webHidden/>
          </w:rPr>
          <w:fldChar w:fldCharType="end"/>
        </w:r>
      </w:hyperlink>
    </w:p>
    <w:p w:rsidR="00680D66" w:rsidRDefault="00084712">
      <w:r>
        <w:fldChar w:fldCharType="end"/>
      </w:r>
    </w:p>
    <w:p w:rsidR="00680D66" w:rsidRDefault="00680D66"/>
    <w:p w:rsidR="00680D66" w:rsidRDefault="00680D66"/>
    <w:p w:rsidR="00680D66" w:rsidRDefault="00680D66"/>
    <w:p w:rsidR="00680D66" w:rsidRDefault="00680D66">
      <w:pPr>
        <w:pStyle w:val="Verzeichnis1"/>
      </w:pPr>
      <w:r>
        <w:lastRenderedPageBreak/>
        <w:t>History</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63"/>
        <w:gridCol w:w="1275"/>
        <w:gridCol w:w="2835"/>
        <w:gridCol w:w="3969"/>
      </w:tblGrid>
      <w:tr w:rsidR="00680D66">
        <w:tc>
          <w:tcPr>
            <w:tcW w:w="1063" w:type="dxa"/>
            <w:shd w:val="pct20" w:color="auto" w:fill="auto"/>
          </w:tcPr>
          <w:p w:rsidR="00680D66" w:rsidRDefault="00680D66">
            <w:pPr>
              <w:pStyle w:val="Tabellenkopf"/>
              <w:rPr>
                <w:lang w:val="en-US"/>
              </w:rPr>
            </w:pPr>
            <w:r>
              <w:rPr>
                <w:lang w:val="en-US"/>
              </w:rPr>
              <w:t>Version</w:t>
            </w:r>
          </w:p>
        </w:tc>
        <w:tc>
          <w:tcPr>
            <w:tcW w:w="1275" w:type="dxa"/>
            <w:shd w:val="pct20" w:color="auto" w:fill="auto"/>
          </w:tcPr>
          <w:p w:rsidR="00680D66" w:rsidRDefault="00680D66">
            <w:pPr>
              <w:pStyle w:val="Tabellenkopf"/>
              <w:rPr>
                <w:lang w:val="en-US"/>
              </w:rPr>
            </w:pPr>
            <w:r>
              <w:rPr>
                <w:lang w:val="en-US"/>
              </w:rPr>
              <w:t>Date</w:t>
            </w:r>
          </w:p>
        </w:tc>
        <w:tc>
          <w:tcPr>
            <w:tcW w:w="2835" w:type="dxa"/>
            <w:shd w:val="pct20" w:color="auto" w:fill="auto"/>
          </w:tcPr>
          <w:p w:rsidR="00680D66" w:rsidRDefault="00680D66">
            <w:pPr>
              <w:pStyle w:val="Tabellenkopf"/>
              <w:rPr>
                <w:lang w:val="en-US"/>
              </w:rPr>
            </w:pPr>
            <w:r>
              <w:rPr>
                <w:lang w:val="en-US"/>
              </w:rPr>
              <w:t>Changed by</w:t>
            </w:r>
          </w:p>
        </w:tc>
        <w:tc>
          <w:tcPr>
            <w:tcW w:w="3969" w:type="dxa"/>
            <w:shd w:val="pct20" w:color="auto" w:fill="auto"/>
          </w:tcPr>
          <w:p w:rsidR="00680D66" w:rsidRDefault="00680D66">
            <w:pPr>
              <w:pStyle w:val="Tabellenkopf"/>
              <w:rPr>
                <w:lang w:val="en-US"/>
              </w:rPr>
            </w:pPr>
            <w:r>
              <w:rPr>
                <w:lang w:val="en-US"/>
              </w:rPr>
              <w:t>Change</w:t>
            </w:r>
          </w:p>
        </w:tc>
      </w:tr>
      <w:tr w:rsidR="00680D66">
        <w:trPr>
          <w:trHeight w:val="520"/>
        </w:trPr>
        <w:tc>
          <w:tcPr>
            <w:tcW w:w="1063" w:type="dxa"/>
          </w:tcPr>
          <w:p w:rsidR="00680D66" w:rsidRDefault="00680D66">
            <w:pPr>
              <w:pStyle w:val="Tabellenzeile"/>
              <w:rPr>
                <w:lang w:val="de-DE"/>
              </w:rPr>
            </w:pPr>
            <w:r>
              <w:rPr>
                <w:lang w:val="de-DE"/>
              </w:rPr>
              <w:t>1.0</w:t>
            </w:r>
          </w:p>
        </w:tc>
        <w:tc>
          <w:tcPr>
            <w:tcW w:w="1275" w:type="dxa"/>
          </w:tcPr>
          <w:p w:rsidR="00680D66" w:rsidRDefault="00680D66">
            <w:pPr>
              <w:pStyle w:val="Tabellenzeile"/>
              <w:rPr>
                <w:lang w:val="de-DE"/>
              </w:rPr>
            </w:pPr>
            <w:r>
              <w:rPr>
                <w:lang w:val="de-DE"/>
              </w:rPr>
              <w:t>09.01.2006</w:t>
            </w:r>
          </w:p>
        </w:tc>
        <w:tc>
          <w:tcPr>
            <w:tcW w:w="2835" w:type="dxa"/>
          </w:tcPr>
          <w:p w:rsidR="00680D66" w:rsidRDefault="00680D66">
            <w:pPr>
              <w:pStyle w:val="Tabellenzeile"/>
              <w:rPr>
                <w:lang w:val="de-DE"/>
              </w:rPr>
            </w:pPr>
            <w:r>
              <w:rPr>
                <w:lang w:val="de-DE"/>
              </w:rPr>
              <w:t>Fritz Dierks, Basler</w:t>
            </w:r>
          </w:p>
        </w:tc>
        <w:tc>
          <w:tcPr>
            <w:tcW w:w="3969" w:type="dxa"/>
          </w:tcPr>
          <w:p w:rsidR="00680D66" w:rsidRDefault="00680D66">
            <w:pPr>
              <w:pStyle w:val="Tabellenzeile"/>
            </w:pPr>
            <w:r>
              <w:t>First Draft</w:t>
            </w:r>
          </w:p>
        </w:tc>
      </w:tr>
      <w:tr w:rsidR="00680D66">
        <w:trPr>
          <w:trHeight w:val="520"/>
        </w:trPr>
        <w:tc>
          <w:tcPr>
            <w:tcW w:w="1063" w:type="dxa"/>
          </w:tcPr>
          <w:p w:rsidR="00680D66" w:rsidRDefault="00680D66">
            <w:pPr>
              <w:pStyle w:val="Tabellenzeile"/>
            </w:pPr>
            <w:r>
              <w:t>1.1</w:t>
            </w:r>
          </w:p>
        </w:tc>
        <w:tc>
          <w:tcPr>
            <w:tcW w:w="1275" w:type="dxa"/>
          </w:tcPr>
          <w:p w:rsidR="00680D66" w:rsidRDefault="00680D66">
            <w:pPr>
              <w:pStyle w:val="Tabellenzeile"/>
            </w:pPr>
            <w:r>
              <w:t>13.01.2006</w:t>
            </w:r>
          </w:p>
        </w:tc>
        <w:tc>
          <w:tcPr>
            <w:tcW w:w="2835" w:type="dxa"/>
          </w:tcPr>
          <w:p w:rsidR="00680D66" w:rsidRDefault="00680D66">
            <w:pPr>
              <w:pStyle w:val="Tabellenzeile"/>
            </w:pPr>
            <w:r>
              <w:rPr>
                <w:lang w:val="de-DE"/>
              </w:rPr>
              <w:t>Fritz Dierks, Basler</w:t>
            </w:r>
          </w:p>
        </w:tc>
        <w:tc>
          <w:tcPr>
            <w:tcW w:w="3969" w:type="dxa"/>
          </w:tcPr>
          <w:p w:rsidR="00680D66" w:rsidRDefault="00680D66">
            <w:pPr>
              <w:pStyle w:val="Tabellenzeile"/>
            </w:pPr>
            <w:r>
              <w:t>Added the HTML Workshop</w:t>
            </w:r>
          </w:p>
        </w:tc>
      </w:tr>
      <w:tr w:rsidR="00680D66">
        <w:trPr>
          <w:trHeight w:val="520"/>
        </w:trPr>
        <w:tc>
          <w:tcPr>
            <w:tcW w:w="1063" w:type="dxa"/>
          </w:tcPr>
          <w:p w:rsidR="00680D66" w:rsidRDefault="00680D66">
            <w:pPr>
              <w:pStyle w:val="Tabellenzeile"/>
            </w:pPr>
            <w:r>
              <w:t>1.2</w:t>
            </w:r>
          </w:p>
        </w:tc>
        <w:tc>
          <w:tcPr>
            <w:tcW w:w="1275" w:type="dxa"/>
          </w:tcPr>
          <w:p w:rsidR="00680D66" w:rsidRDefault="00680D66">
            <w:pPr>
              <w:pStyle w:val="Tabellenzeile"/>
            </w:pPr>
            <w:r>
              <w:t>16.01.2006</w:t>
            </w:r>
          </w:p>
        </w:tc>
        <w:tc>
          <w:tcPr>
            <w:tcW w:w="2835" w:type="dxa"/>
          </w:tcPr>
          <w:p w:rsidR="00680D66" w:rsidRDefault="00680D66">
            <w:pPr>
              <w:pStyle w:val="Tabellenzeile"/>
            </w:pPr>
            <w:r>
              <w:rPr>
                <w:lang w:val="de-DE"/>
              </w:rPr>
              <w:t>Fritz Dierks, Basler</w:t>
            </w:r>
          </w:p>
        </w:tc>
        <w:tc>
          <w:tcPr>
            <w:tcW w:w="3969" w:type="dxa"/>
          </w:tcPr>
          <w:p w:rsidR="00680D66" w:rsidRDefault="00680D66">
            <w:pPr>
              <w:pStyle w:val="Tabellenzeile"/>
            </w:pPr>
            <w:r>
              <w:t>Added DOT and split between run-time and source</w:t>
            </w:r>
          </w:p>
        </w:tc>
      </w:tr>
      <w:tr w:rsidR="00680D66">
        <w:trPr>
          <w:trHeight w:val="520"/>
        </w:trPr>
        <w:tc>
          <w:tcPr>
            <w:tcW w:w="1063" w:type="dxa"/>
          </w:tcPr>
          <w:p w:rsidR="00680D66" w:rsidRDefault="00680D66">
            <w:pPr>
              <w:pStyle w:val="Tabellenzeile"/>
            </w:pPr>
            <w:r>
              <w:t>1.3</w:t>
            </w:r>
          </w:p>
        </w:tc>
        <w:tc>
          <w:tcPr>
            <w:tcW w:w="1275" w:type="dxa"/>
          </w:tcPr>
          <w:p w:rsidR="00680D66" w:rsidRDefault="00680D66">
            <w:pPr>
              <w:pStyle w:val="Tabellenzeile"/>
            </w:pPr>
            <w:r>
              <w:t>28.04.2006</w:t>
            </w:r>
          </w:p>
        </w:tc>
        <w:tc>
          <w:tcPr>
            <w:tcW w:w="2835" w:type="dxa"/>
          </w:tcPr>
          <w:p w:rsidR="00680D66" w:rsidRDefault="00680D66">
            <w:pPr>
              <w:pStyle w:val="Tabellenzeile"/>
              <w:rPr>
                <w:lang w:val="de-DE"/>
              </w:rPr>
            </w:pPr>
            <w:r>
              <w:rPr>
                <w:lang w:val="de-DE"/>
              </w:rPr>
              <w:t>Fritz Dierks, Basler</w:t>
            </w:r>
          </w:p>
        </w:tc>
        <w:tc>
          <w:tcPr>
            <w:tcW w:w="3969" w:type="dxa"/>
          </w:tcPr>
          <w:p w:rsidR="00680D66" w:rsidRDefault="00680D66">
            <w:pPr>
              <w:pStyle w:val="Tabellenzeile"/>
            </w:pPr>
            <w:r>
              <w:t>Added msxsl.exe as prerequisite</w:t>
            </w:r>
          </w:p>
        </w:tc>
      </w:tr>
      <w:tr w:rsidR="00680D66">
        <w:trPr>
          <w:trHeight w:val="520"/>
        </w:trPr>
        <w:tc>
          <w:tcPr>
            <w:tcW w:w="1063" w:type="dxa"/>
          </w:tcPr>
          <w:p w:rsidR="00680D66" w:rsidRDefault="00680D66">
            <w:pPr>
              <w:pStyle w:val="Tabellenzeile"/>
            </w:pPr>
            <w:r>
              <w:t>1.4</w:t>
            </w:r>
          </w:p>
        </w:tc>
        <w:tc>
          <w:tcPr>
            <w:tcW w:w="1275" w:type="dxa"/>
          </w:tcPr>
          <w:p w:rsidR="00680D66" w:rsidRDefault="00680D66">
            <w:pPr>
              <w:pStyle w:val="Tabellenzeile"/>
            </w:pPr>
            <w:r>
              <w:t>07.05.2006</w:t>
            </w:r>
          </w:p>
        </w:tc>
        <w:tc>
          <w:tcPr>
            <w:tcW w:w="2835" w:type="dxa"/>
          </w:tcPr>
          <w:p w:rsidR="00680D66" w:rsidRDefault="00680D66">
            <w:pPr>
              <w:pStyle w:val="Tabellenzeile"/>
              <w:rPr>
                <w:lang w:val="de-DE"/>
              </w:rPr>
            </w:pPr>
            <w:r>
              <w:rPr>
                <w:lang w:val="de-DE"/>
              </w:rPr>
              <w:t>Fritz Dierks, Basler</w:t>
            </w:r>
          </w:p>
        </w:tc>
        <w:tc>
          <w:tcPr>
            <w:tcW w:w="3969" w:type="dxa"/>
          </w:tcPr>
          <w:p w:rsidR="00680D66" w:rsidRDefault="00680D66">
            <w:pPr>
              <w:pStyle w:val="Tabellenzeile"/>
            </w:pPr>
            <w:r>
              <w:t xml:space="preserve">Local Environment; split solutions; </w:t>
            </w:r>
            <w:proofErr w:type="spellStart"/>
            <w:r>
              <w:t>xalan</w:t>
            </w:r>
            <w:proofErr w:type="spellEnd"/>
            <w:r>
              <w:t xml:space="preserve"> instead of </w:t>
            </w:r>
            <w:proofErr w:type="spellStart"/>
            <w:r>
              <w:t>msxsl</w:t>
            </w:r>
            <w:proofErr w:type="spellEnd"/>
            <w:r>
              <w:t>; renamed</w:t>
            </w:r>
          </w:p>
        </w:tc>
      </w:tr>
      <w:tr w:rsidR="00680D66">
        <w:trPr>
          <w:trHeight w:val="520"/>
        </w:trPr>
        <w:tc>
          <w:tcPr>
            <w:tcW w:w="1063" w:type="dxa"/>
          </w:tcPr>
          <w:p w:rsidR="00680D66" w:rsidRDefault="00680D66">
            <w:pPr>
              <w:pStyle w:val="Tabellenzeile"/>
              <w:rPr>
                <w:lang w:val="de-DE"/>
              </w:rPr>
            </w:pPr>
            <w:r>
              <w:rPr>
                <w:lang w:val="de-DE"/>
              </w:rPr>
              <w:t>1.5</w:t>
            </w:r>
          </w:p>
        </w:tc>
        <w:tc>
          <w:tcPr>
            <w:tcW w:w="1275" w:type="dxa"/>
          </w:tcPr>
          <w:p w:rsidR="00680D66" w:rsidRDefault="00680D66">
            <w:pPr>
              <w:pStyle w:val="Tabellenzeile"/>
              <w:rPr>
                <w:lang w:val="de-DE"/>
              </w:rPr>
            </w:pPr>
            <w:r>
              <w:rPr>
                <w:lang w:val="de-DE"/>
              </w:rPr>
              <w:t>15.06.2006</w:t>
            </w:r>
          </w:p>
        </w:tc>
        <w:tc>
          <w:tcPr>
            <w:tcW w:w="2835" w:type="dxa"/>
          </w:tcPr>
          <w:p w:rsidR="00680D66" w:rsidRDefault="00680D66">
            <w:pPr>
              <w:pStyle w:val="Tabellenzeile"/>
              <w:rPr>
                <w:lang w:val="de-DE"/>
              </w:rPr>
            </w:pPr>
            <w:r>
              <w:rPr>
                <w:lang w:val="de-DE"/>
              </w:rPr>
              <w:t>Christoph Zierl, MVTec</w:t>
            </w:r>
          </w:p>
          <w:p w:rsidR="00680D66" w:rsidRDefault="00680D66">
            <w:pPr>
              <w:pStyle w:val="Tabellenzeile"/>
              <w:rPr>
                <w:lang w:val="de-DE"/>
              </w:rPr>
            </w:pPr>
            <w:r>
              <w:rPr>
                <w:lang w:val="de-DE"/>
              </w:rPr>
              <w:t>Fritz Dierks, Basler</w:t>
            </w:r>
          </w:p>
        </w:tc>
        <w:tc>
          <w:tcPr>
            <w:tcW w:w="3969" w:type="dxa"/>
          </w:tcPr>
          <w:p w:rsidR="00680D66" w:rsidRDefault="00680D66">
            <w:pPr>
              <w:pStyle w:val="Tabellenzeile"/>
              <w:rPr>
                <w:lang w:val="en-GB"/>
              </w:rPr>
            </w:pPr>
            <w:r>
              <w:rPr>
                <w:lang w:val="en-GB"/>
              </w:rPr>
              <w:t xml:space="preserve">Added release instructions as decided on the </w:t>
            </w:r>
            <w:proofErr w:type="spellStart"/>
            <w:r>
              <w:rPr>
                <w:lang w:val="en-GB"/>
              </w:rPr>
              <w:t>GenICam</w:t>
            </w:r>
            <w:proofErr w:type="spellEnd"/>
            <w:r>
              <w:rPr>
                <w:lang w:val="en-GB"/>
              </w:rPr>
              <w:t xml:space="preserve"> meeting in </w:t>
            </w:r>
            <w:smartTag w:uri="urn:schemas-microsoft-com:office:smarttags" w:element="City">
              <w:smartTag w:uri="urn:schemas-microsoft-com:office:smarttags" w:element="place">
                <w:r>
                  <w:rPr>
                    <w:lang w:val="en-GB"/>
                  </w:rPr>
                  <w:t>Montreal</w:t>
                </w:r>
              </w:smartTag>
            </w:smartTag>
          </w:p>
        </w:tc>
      </w:tr>
      <w:tr w:rsidR="00680D66">
        <w:trPr>
          <w:trHeight w:val="520"/>
        </w:trPr>
        <w:tc>
          <w:tcPr>
            <w:tcW w:w="1063" w:type="dxa"/>
          </w:tcPr>
          <w:p w:rsidR="00680D66" w:rsidRDefault="00680D66">
            <w:pPr>
              <w:pStyle w:val="Tabellenzeile"/>
              <w:rPr>
                <w:lang w:val="de-DE"/>
              </w:rPr>
            </w:pPr>
            <w:r>
              <w:rPr>
                <w:lang w:val="de-DE"/>
              </w:rPr>
              <w:t>1.6</w:t>
            </w:r>
          </w:p>
        </w:tc>
        <w:tc>
          <w:tcPr>
            <w:tcW w:w="1275" w:type="dxa"/>
          </w:tcPr>
          <w:p w:rsidR="00680D66" w:rsidRDefault="00680D66">
            <w:pPr>
              <w:pStyle w:val="Tabellenzeile"/>
              <w:rPr>
                <w:lang w:val="de-DE"/>
              </w:rPr>
            </w:pPr>
            <w:r>
              <w:rPr>
                <w:lang w:val="de-DE"/>
              </w:rPr>
              <w:t>30.06.2006</w:t>
            </w:r>
          </w:p>
        </w:tc>
        <w:tc>
          <w:tcPr>
            <w:tcW w:w="2835" w:type="dxa"/>
          </w:tcPr>
          <w:p w:rsidR="00680D66" w:rsidRDefault="00680D66">
            <w:pPr>
              <w:pStyle w:val="Tabellenzeile"/>
              <w:rPr>
                <w:lang w:val="de-DE"/>
              </w:rPr>
            </w:pPr>
            <w:r>
              <w:rPr>
                <w:lang w:val="de-DE"/>
              </w:rPr>
              <w:t>Christoph Zierl, MVTec</w:t>
            </w:r>
          </w:p>
          <w:p w:rsidR="00680D66" w:rsidRDefault="00680D66">
            <w:pPr>
              <w:pStyle w:val="Tabellenzeile"/>
              <w:rPr>
                <w:lang w:val="de-DE"/>
              </w:rPr>
            </w:pPr>
            <w:r>
              <w:rPr>
                <w:lang w:val="de-DE"/>
              </w:rPr>
              <w:t>Fritz Dierks, Basler</w:t>
            </w:r>
          </w:p>
        </w:tc>
        <w:tc>
          <w:tcPr>
            <w:tcW w:w="3969" w:type="dxa"/>
          </w:tcPr>
          <w:p w:rsidR="00680D66" w:rsidRDefault="00680D66">
            <w:pPr>
              <w:pStyle w:val="Tabellenzeile"/>
              <w:rPr>
                <w:lang w:val="en-GB"/>
              </w:rPr>
            </w:pPr>
            <w:r>
              <w:rPr>
                <w:lang w:val="en-GB"/>
              </w:rPr>
              <w:t>Review and some changes</w:t>
            </w:r>
          </w:p>
        </w:tc>
      </w:tr>
      <w:tr w:rsidR="00680D66">
        <w:trPr>
          <w:trHeight w:val="520"/>
        </w:trPr>
        <w:tc>
          <w:tcPr>
            <w:tcW w:w="1063" w:type="dxa"/>
          </w:tcPr>
          <w:p w:rsidR="00680D66" w:rsidRDefault="00680D66">
            <w:pPr>
              <w:pStyle w:val="Tabellenzeile"/>
              <w:rPr>
                <w:lang w:val="de-DE"/>
              </w:rPr>
            </w:pPr>
            <w:r>
              <w:rPr>
                <w:lang w:val="de-DE"/>
              </w:rPr>
              <w:t>1.7</w:t>
            </w:r>
          </w:p>
        </w:tc>
        <w:tc>
          <w:tcPr>
            <w:tcW w:w="1275" w:type="dxa"/>
          </w:tcPr>
          <w:p w:rsidR="00680D66" w:rsidRDefault="00680D66">
            <w:pPr>
              <w:pStyle w:val="Tabellenzeile"/>
              <w:rPr>
                <w:lang w:val="de-DE"/>
              </w:rPr>
            </w:pPr>
            <w:r>
              <w:rPr>
                <w:lang w:val="de-DE"/>
              </w:rPr>
              <w:t>02.08.2006</w:t>
            </w:r>
          </w:p>
        </w:tc>
        <w:tc>
          <w:tcPr>
            <w:tcW w:w="2835" w:type="dxa"/>
          </w:tcPr>
          <w:p w:rsidR="00680D66" w:rsidRDefault="00680D66">
            <w:pPr>
              <w:pStyle w:val="Tabellenzeile"/>
              <w:rPr>
                <w:lang w:val="de-DE"/>
              </w:rPr>
            </w:pPr>
            <w:r>
              <w:rPr>
                <w:lang w:val="de-DE"/>
              </w:rPr>
              <w:t>Christoph Zierl, MVTec</w:t>
            </w:r>
          </w:p>
        </w:tc>
        <w:tc>
          <w:tcPr>
            <w:tcW w:w="3969" w:type="dxa"/>
          </w:tcPr>
          <w:p w:rsidR="00680D66" w:rsidRDefault="00680D66">
            <w:pPr>
              <w:pStyle w:val="Tabellenzeile"/>
              <w:rPr>
                <w:lang w:val="en-GB"/>
              </w:rPr>
            </w:pPr>
            <w:r>
              <w:rPr>
                <w:lang w:val="en-GB"/>
              </w:rPr>
              <w:t xml:space="preserve">Updated required tools (Java SDK, </w:t>
            </w:r>
            <w:proofErr w:type="spellStart"/>
            <w:r>
              <w:rPr>
                <w:lang w:val="en-GB"/>
              </w:rPr>
              <w:t>Graphviz</w:t>
            </w:r>
            <w:proofErr w:type="spellEnd"/>
            <w:r>
              <w:rPr>
                <w:lang w:val="en-GB"/>
              </w:rPr>
              <w:t>) and instruction in Section 3 (~SetGenICamRoot.cmd should be copied, not renamed); corrected cross references.</w:t>
            </w:r>
          </w:p>
        </w:tc>
      </w:tr>
      <w:tr w:rsidR="00680D66">
        <w:trPr>
          <w:trHeight w:val="520"/>
        </w:trPr>
        <w:tc>
          <w:tcPr>
            <w:tcW w:w="1063" w:type="dxa"/>
          </w:tcPr>
          <w:p w:rsidR="00680D66" w:rsidRDefault="00680D66">
            <w:pPr>
              <w:pStyle w:val="Tabellenzeile"/>
              <w:rPr>
                <w:lang w:val="en-GB"/>
              </w:rPr>
            </w:pPr>
            <w:r>
              <w:rPr>
                <w:lang w:val="en-GB"/>
              </w:rPr>
              <w:t>1.8</w:t>
            </w:r>
          </w:p>
        </w:tc>
        <w:tc>
          <w:tcPr>
            <w:tcW w:w="1275" w:type="dxa"/>
          </w:tcPr>
          <w:p w:rsidR="00680D66" w:rsidRDefault="00680D66">
            <w:pPr>
              <w:pStyle w:val="Tabellenzeile"/>
              <w:rPr>
                <w:lang w:val="en-GB"/>
              </w:rPr>
            </w:pPr>
            <w:r>
              <w:rPr>
                <w:lang w:val="en-GB"/>
              </w:rPr>
              <w:t>18.07.2007</w:t>
            </w:r>
          </w:p>
        </w:tc>
        <w:tc>
          <w:tcPr>
            <w:tcW w:w="2835" w:type="dxa"/>
          </w:tcPr>
          <w:p w:rsidR="00680D66" w:rsidRDefault="00680D66">
            <w:pPr>
              <w:pStyle w:val="Tabellenzeile"/>
              <w:rPr>
                <w:lang w:val="en-GB"/>
              </w:rPr>
            </w:pPr>
            <w:r>
              <w:rPr>
                <w:lang w:val="en-GB"/>
              </w:rPr>
              <w:t xml:space="preserve">Thomas </w:t>
            </w:r>
            <w:proofErr w:type="spellStart"/>
            <w:r>
              <w:rPr>
                <w:lang w:val="en-GB"/>
              </w:rPr>
              <w:t>Köller</w:t>
            </w:r>
            <w:proofErr w:type="spellEnd"/>
            <w:r>
              <w:rPr>
                <w:lang w:val="en-GB"/>
              </w:rPr>
              <w:t>, Basler</w:t>
            </w:r>
          </w:p>
        </w:tc>
        <w:tc>
          <w:tcPr>
            <w:tcW w:w="3969" w:type="dxa"/>
          </w:tcPr>
          <w:p w:rsidR="00680D66" w:rsidRDefault="00680D66">
            <w:pPr>
              <w:pStyle w:val="Tabellenzeile"/>
              <w:rPr>
                <w:lang w:val="en-GB"/>
              </w:rPr>
            </w:pPr>
            <w:r>
              <w:rPr>
                <w:lang w:val="en-GB"/>
              </w:rPr>
              <w:t>Described Linux build</w:t>
            </w:r>
          </w:p>
        </w:tc>
      </w:tr>
      <w:tr w:rsidR="00680D66">
        <w:trPr>
          <w:trHeight w:val="520"/>
        </w:trPr>
        <w:tc>
          <w:tcPr>
            <w:tcW w:w="1063" w:type="dxa"/>
          </w:tcPr>
          <w:p w:rsidR="00680D66" w:rsidRDefault="00680D66">
            <w:pPr>
              <w:pStyle w:val="Tabellenzeile"/>
              <w:rPr>
                <w:lang w:val="en-GB"/>
              </w:rPr>
            </w:pPr>
            <w:r>
              <w:rPr>
                <w:lang w:val="en-GB"/>
              </w:rPr>
              <w:t>1.9</w:t>
            </w:r>
          </w:p>
        </w:tc>
        <w:tc>
          <w:tcPr>
            <w:tcW w:w="1275" w:type="dxa"/>
          </w:tcPr>
          <w:p w:rsidR="00680D66" w:rsidRDefault="00680D66">
            <w:pPr>
              <w:pStyle w:val="Tabellenzeile"/>
              <w:rPr>
                <w:lang w:val="en-GB"/>
              </w:rPr>
            </w:pPr>
            <w:r>
              <w:rPr>
                <w:lang w:val="en-GB"/>
              </w:rPr>
              <w:t>31.08.2007</w:t>
            </w:r>
          </w:p>
        </w:tc>
        <w:tc>
          <w:tcPr>
            <w:tcW w:w="2835" w:type="dxa"/>
          </w:tcPr>
          <w:p w:rsidR="00680D66" w:rsidRDefault="00680D66">
            <w:pPr>
              <w:pStyle w:val="Tabellenzeile"/>
              <w:rPr>
                <w:lang w:val="en-GB"/>
              </w:rPr>
            </w:pPr>
            <w:r>
              <w:rPr>
                <w:lang w:val="en-GB"/>
              </w:rPr>
              <w:t xml:space="preserve">Vincent Rowley, </w:t>
            </w:r>
            <w:proofErr w:type="spellStart"/>
            <w:r>
              <w:rPr>
                <w:lang w:val="en-GB"/>
              </w:rPr>
              <w:t>Pleora</w:t>
            </w:r>
            <w:proofErr w:type="spellEnd"/>
          </w:p>
        </w:tc>
        <w:tc>
          <w:tcPr>
            <w:tcW w:w="3969" w:type="dxa"/>
          </w:tcPr>
          <w:p w:rsidR="00680D66" w:rsidRDefault="00680D66">
            <w:pPr>
              <w:pStyle w:val="Tabellenzeile"/>
              <w:rPr>
                <w:lang w:val="en-GB"/>
              </w:rPr>
            </w:pPr>
            <w:r>
              <w:rPr>
                <w:lang w:val="en-GB"/>
              </w:rPr>
              <w:t xml:space="preserve">Covered other </w:t>
            </w:r>
            <w:proofErr w:type="spellStart"/>
            <w:r>
              <w:rPr>
                <w:lang w:val="en-GB"/>
              </w:rPr>
              <w:t>GenICam</w:t>
            </w:r>
            <w:proofErr w:type="spellEnd"/>
            <w:r>
              <w:rPr>
                <w:lang w:val="en-GB"/>
              </w:rPr>
              <w:t xml:space="preserve"> modules.</w:t>
            </w:r>
          </w:p>
        </w:tc>
      </w:tr>
      <w:tr w:rsidR="00680D66">
        <w:trPr>
          <w:trHeight w:val="520"/>
        </w:trPr>
        <w:tc>
          <w:tcPr>
            <w:tcW w:w="1063" w:type="dxa"/>
          </w:tcPr>
          <w:p w:rsidR="00680D66" w:rsidRDefault="00680D66">
            <w:pPr>
              <w:pStyle w:val="Tabellenzeile"/>
              <w:rPr>
                <w:lang w:val="en-GB"/>
              </w:rPr>
            </w:pPr>
            <w:r>
              <w:rPr>
                <w:lang w:val="en-GB"/>
              </w:rPr>
              <w:t>1.10</w:t>
            </w:r>
          </w:p>
        </w:tc>
        <w:tc>
          <w:tcPr>
            <w:tcW w:w="1275" w:type="dxa"/>
          </w:tcPr>
          <w:p w:rsidR="00680D66" w:rsidRDefault="00680D66">
            <w:pPr>
              <w:pStyle w:val="Tabellenzeile"/>
              <w:rPr>
                <w:lang w:val="en-GB"/>
              </w:rPr>
            </w:pPr>
            <w:r>
              <w:rPr>
                <w:lang w:val="en-GB"/>
              </w:rPr>
              <w:t>17.03.2008</w:t>
            </w:r>
          </w:p>
        </w:tc>
        <w:tc>
          <w:tcPr>
            <w:tcW w:w="2835" w:type="dxa"/>
          </w:tcPr>
          <w:p w:rsidR="00680D66" w:rsidRDefault="00680D66">
            <w:pPr>
              <w:pStyle w:val="Tabellenzeile"/>
              <w:rPr>
                <w:lang w:val="en-GB"/>
              </w:rPr>
            </w:pPr>
            <w:r>
              <w:rPr>
                <w:lang w:val="en-GB"/>
              </w:rPr>
              <w:t>Natalia Weinstein, Basler</w:t>
            </w:r>
          </w:p>
        </w:tc>
        <w:tc>
          <w:tcPr>
            <w:tcW w:w="3969" w:type="dxa"/>
          </w:tcPr>
          <w:p w:rsidR="00680D66" w:rsidRDefault="00680D66">
            <w:pPr>
              <w:pStyle w:val="Tabellenzeile"/>
              <w:rPr>
                <w:lang w:val="en-GB"/>
              </w:rPr>
            </w:pPr>
            <w:r>
              <w:rPr>
                <w:lang w:val="en-GB"/>
              </w:rPr>
              <w:t xml:space="preserve">Updated installation instructions (DOT, HTML Help Workshop, </w:t>
            </w:r>
            <w:proofErr w:type="spellStart"/>
            <w:r>
              <w:rPr>
                <w:lang w:val="en-GB"/>
              </w:rPr>
              <w:t>PsInfo</w:t>
            </w:r>
            <w:proofErr w:type="spellEnd"/>
            <w:r>
              <w:rPr>
                <w:lang w:val="en-GB"/>
              </w:rPr>
              <w:t>, Visual Studio additional components).</w:t>
            </w:r>
          </w:p>
          <w:p w:rsidR="00680D66" w:rsidRDefault="00680D66">
            <w:pPr>
              <w:pStyle w:val="Tabellenzeile"/>
              <w:rPr>
                <w:lang w:val="en-GB"/>
              </w:rPr>
            </w:pPr>
            <w:r>
              <w:rPr>
                <w:lang w:val="en-GB"/>
              </w:rPr>
              <w:t xml:space="preserve">Updated the settings for running the tests from the </w:t>
            </w:r>
            <w:proofErr w:type="spellStart"/>
            <w:r>
              <w:rPr>
                <w:lang w:val="en-GB"/>
              </w:rPr>
              <w:t>GenApi</w:t>
            </w:r>
            <w:proofErr w:type="spellEnd"/>
            <w:r>
              <w:rPr>
                <w:lang w:val="en-GB"/>
              </w:rPr>
              <w:t xml:space="preserve"> solution.</w:t>
            </w:r>
          </w:p>
          <w:p w:rsidR="00680D66" w:rsidRDefault="00680D66">
            <w:pPr>
              <w:pStyle w:val="Tabellenzeile"/>
              <w:rPr>
                <w:lang w:val="en-GB"/>
              </w:rPr>
            </w:pPr>
            <w:r>
              <w:rPr>
                <w:lang w:val="en-GB"/>
              </w:rPr>
              <w:t>Updated the names of solutions and files.</w:t>
            </w:r>
          </w:p>
        </w:tc>
      </w:tr>
      <w:tr w:rsidR="00680D66">
        <w:trPr>
          <w:trHeight w:val="520"/>
        </w:trPr>
        <w:tc>
          <w:tcPr>
            <w:tcW w:w="1063" w:type="dxa"/>
          </w:tcPr>
          <w:p w:rsidR="00680D66" w:rsidRDefault="00680D66">
            <w:pPr>
              <w:pStyle w:val="Tabellenzeile"/>
              <w:rPr>
                <w:lang w:val="en-GB"/>
              </w:rPr>
            </w:pPr>
            <w:r>
              <w:rPr>
                <w:lang w:val="en-GB"/>
              </w:rPr>
              <w:t>1.11</w:t>
            </w:r>
          </w:p>
        </w:tc>
        <w:tc>
          <w:tcPr>
            <w:tcW w:w="1275" w:type="dxa"/>
          </w:tcPr>
          <w:p w:rsidR="00680D66" w:rsidRDefault="00680D66">
            <w:pPr>
              <w:pStyle w:val="Tabellenzeile"/>
              <w:rPr>
                <w:lang w:val="en-GB"/>
              </w:rPr>
            </w:pPr>
            <w:r>
              <w:rPr>
                <w:lang w:val="en-GB"/>
              </w:rPr>
              <w:t>24.03.2008</w:t>
            </w:r>
          </w:p>
        </w:tc>
        <w:tc>
          <w:tcPr>
            <w:tcW w:w="2835" w:type="dxa"/>
          </w:tcPr>
          <w:p w:rsidR="00680D66" w:rsidRDefault="00680D66">
            <w:pPr>
              <w:pStyle w:val="Tabellenzeile"/>
              <w:rPr>
                <w:lang w:val="en-GB"/>
              </w:rPr>
            </w:pPr>
            <w:r>
              <w:rPr>
                <w:lang w:val="en-GB"/>
              </w:rPr>
              <w:t>Fritz Dierks, Basler</w:t>
            </w:r>
          </w:p>
        </w:tc>
        <w:tc>
          <w:tcPr>
            <w:tcW w:w="3969" w:type="dxa"/>
          </w:tcPr>
          <w:p w:rsidR="00680D66" w:rsidRDefault="00680D66">
            <w:pPr>
              <w:pStyle w:val="Tabellenzeile"/>
              <w:rPr>
                <w:lang w:val="en-GB"/>
              </w:rPr>
            </w:pPr>
            <w:r>
              <w:rPr>
                <w:lang w:val="en-GB"/>
              </w:rPr>
              <w:t>Added instructions how to run tests with different schemas</w:t>
            </w:r>
          </w:p>
        </w:tc>
      </w:tr>
      <w:tr w:rsidR="00680D66">
        <w:trPr>
          <w:trHeight w:val="520"/>
        </w:trPr>
        <w:tc>
          <w:tcPr>
            <w:tcW w:w="1063" w:type="dxa"/>
          </w:tcPr>
          <w:p w:rsidR="00680D66" w:rsidRDefault="00680D66">
            <w:pPr>
              <w:pStyle w:val="Tabellenzeile"/>
              <w:rPr>
                <w:lang w:val="en-GB"/>
              </w:rPr>
            </w:pPr>
            <w:r>
              <w:rPr>
                <w:lang w:val="en-GB"/>
              </w:rPr>
              <w:t>2.0</w:t>
            </w:r>
          </w:p>
        </w:tc>
        <w:tc>
          <w:tcPr>
            <w:tcW w:w="1275" w:type="dxa"/>
          </w:tcPr>
          <w:p w:rsidR="00680D66" w:rsidRDefault="00680D66">
            <w:pPr>
              <w:pStyle w:val="Tabellenzeile"/>
              <w:rPr>
                <w:lang w:val="en-GB"/>
              </w:rPr>
            </w:pPr>
            <w:r>
              <w:rPr>
                <w:lang w:val="en-GB"/>
              </w:rPr>
              <w:t>22.09.2009</w:t>
            </w:r>
          </w:p>
        </w:tc>
        <w:tc>
          <w:tcPr>
            <w:tcW w:w="2835" w:type="dxa"/>
          </w:tcPr>
          <w:p w:rsidR="00680D66" w:rsidRDefault="00680D66">
            <w:pPr>
              <w:pStyle w:val="Tabellenzeile"/>
              <w:rPr>
                <w:lang w:val="en-GB"/>
              </w:rPr>
            </w:pPr>
            <w:r>
              <w:rPr>
                <w:lang w:val="en-GB"/>
              </w:rPr>
              <w:t>Fritz Dierks, Basler</w:t>
            </w:r>
          </w:p>
        </w:tc>
        <w:tc>
          <w:tcPr>
            <w:tcW w:w="3969" w:type="dxa"/>
          </w:tcPr>
          <w:p w:rsidR="00680D66" w:rsidRDefault="00680D66">
            <w:pPr>
              <w:pStyle w:val="Tabellenzeile"/>
              <w:rPr>
                <w:lang w:val="en-GB"/>
              </w:rPr>
            </w:pPr>
            <w:r>
              <w:rPr>
                <w:lang w:val="en-GB"/>
              </w:rPr>
              <w:t xml:space="preserve">Changed the Build process to </w:t>
            </w:r>
            <w:proofErr w:type="spellStart"/>
            <w:r>
              <w:rPr>
                <w:lang w:val="en-GB"/>
              </w:rPr>
              <w:t>CMake</w:t>
            </w:r>
            <w:proofErr w:type="spellEnd"/>
          </w:p>
        </w:tc>
      </w:tr>
      <w:tr w:rsidR="00680D66">
        <w:trPr>
          <w:trHeight w:val="520"/>
        </w:trPr>
        <w:tc>
          <w:tcPr>
            <w:tcW w:w="1063" w:type="dxa"/>
          </w:tcPr>
          <w:p w:rsidR="00680D66" w:rsidRDefault="00680D66">
            <w:pPr>
              <w:pStyle w:val="Tabellenzeile"/>
              <w:rPr>
                <w:lang w:val="en-GB"/>
              </w:rPr>
            </w:pPr>
            <w:r>
              <w:rPr>
                <w:lang w:val="en-GB"/>
              </w:rPr>
              <w:t>2.1</w:t>
            </w:r>
          </w:p>
        </w:tc>
        <w:tc>
          <w:tcPr>
            <w:tcW w:w="1275" w:type="dxa"/>
          </w:tcPr>
          <w:p w:rsidR="00680D66" w:rsidRDefault="00680D66">
            <w:pPr>
              <w:pStyle w:val="Tabellenzeile"/>
              <w:rPr>
                <w:lang w:val="en-GB"/>
              </w:rPr>
            </w:pPr>
            <w:r>
              <w:rPr>
                <w:lang w:val="en-GB"/>
              </w:rPr>
              <w:t>15.01.2010</w:t>
            </w:r>
          </w:p>
        </w:tc>
        <w:tc>
          <w:tcPr>
            <w:tcW w:w="2835" w:type="dxa"/>
          </w:tcPr>
          <w:p w:rsidR="00680D66" w:rsidRDefault="00680D66">
            <w:pPr>
              <w:pStyle w:val="Tabellenzeile"/>
              <w:rPr>
                <w:lang w:val="en-GB"/>
              </w:rPr>
            </w:pPr>
            <w:r>
              <w:rPr>
                <w:lang w:val="en-GB"/>
              </w:rPr>
              <w:t>Fritz Dierks, Basler</w:t>
            </w:r>
          </w:p>
        </w:tc>
        <w:tc>
          <w:tcPr>
            <w:tcW w:w="3969" w:type="dxa"/>
          </w:tcPr>
          <w:p w:rsidR="00680D66" w:rsidRDefault="00680D66">
            <w:pPr>
              <w:pStyle w:val="Tabellenzeile"/>
              <w:rPr>
                <w:lang w:val="en-GB"/>
              </w:rPr>
            </w:pPr>
            <w:r>
              <w:rPr>
                <w:lang w:val="en-GB"/>
              </w:rPr>
              <w:t>Added description how to switch to a new service pack</w:t>
            </w:r>
          </w:p>
        </w:tc>
      </w:tr>
      <w:tr w:rsidR="00680D66">
        <w:trPr>
          <w:trHeight w:val="520"/>
        </w:trPr>
        <w:tc>
          <w:tcPr>
            <w:tcW w:w="1063" w:type="dxa"/>
          </w:tcPr>
          <w:p w:rsidR="00680D66" w:rsidRDefault="00680D66">
            <w:pPr>
              <w:pStyle w:val="Tabellenzeile"/>
              <w:rPr>
                <w:lang w:val="en-GB"/>
              </w:rPr>
            </w:pPr>
            <w:r>
              <w:rPr>
                <w:lang w:val="en-GB"/>
              </w:rPr>
              <w:t>2.2</w:t>
            </w:r>
          </w:p>
        </w:tc>
        <w:tc>
          <w:tcPr>
            <w:tcW w:w="1275" w:type="dxa"/>
          </w:tcPr>
          <w:p w:rsidR="00680D66" w:rsidRDefault="00680D66">
            <w:pPr>
              <w:pStyle w:val="Tabellenzeile"/>
              <w:rPr>
                <w:lang w:val="en-GB"/>
              </w:rPr>
            </w:pPr>
            <w:r>
              <w:rPr>
                <w:lang w:val="en-GB"/>
              </w:rPr>
              <w:t>09.02.2010</w:t>
            </w:r>
          </w:p>
        </w:tc>
        <w:tc>
          <w:tcPr>
            <w:tcW w:w="2835" w:type="dxa"/>
          </w:tcPr>
          <w:p w:rsidR="00680D66" w:rsidRDefault="00680D66">
            <w:pPr>
              <w:pStyle w:val="Tabellenzeile"/>
              <w:rPr>
                <w:lang w:val="en-GB"/>
              </w:rPr>
            </w:pPr>
            <w:r>
              <w:rPr>
                <w:lang w:val="en-GB"/>
              </w:rPr>
              <w:t>Fritz Dierks, Basler</w:t>
            </w:r>
          </w:p>
        </w:tc>
        <w:tc>
          <w:tcPr>
            <w:tcW w:w="3969" w:type="dxa"/>
          </w:tcPr>
          <w:p w:rsidR="00680D66" w:rsidRDefault="00680D66">
            <w:pPr>
              <w:pStyle w:val="Tabellenzeile"/>
              <w:rPr>
                <w:lang w:val="en-GB"/>
              </w:rPr>
            </w:pPr>
            <w:r>
              <w:rPr>
                <w:lang w:val="en-GB"/>
              </w:rPr>
              <w:t>Added a comment to use the Release configuration for release builds.</w:t>
            </w:r>
          </w:p>
        </w:tc>
      </w:tr>
      <w:tr w:rsidR="00680D66">
        <w:trPr>
          <w:trHeight w:val="520"/>
        </w:trPr>
        <w:tc>
          <w:tcPr>
            <w:tcW w:w="1063" w:type="dxa"/>
          </w:tcPr>
          <w:p w:rsidR="00680D66" w:rsidRDefault="00680D66">
            <w:pPr>
              <w:pStyle w:val="Tabellenzeile"/>
              <w:rPr>
                <w:lang w:val="en-GB"/>
              </w:rPr>
            </w:pPr>
            <w:r>
              <w:rPr>
                <w:lang w:val="en-GB"/>
              </w:rPr>
              <w:t>2.3</w:t>
            </w:r>
          </w:p>
        </w:tc>
        <w:tc>
          <w:tcPr>
            <w:tcW w:w="1275" w:type="dxa"/>
          </w:tcPr>
          <w:p w:rsidR="00680D66" w:rsidRDefault="00680D66">
            <w:pPr>
              <w:pStyle w:val="Tabellenzeile"/>
              <w:rPr>
                <w:lang w:val="en-GB"/>
              </w:rPr>
            </w:pPr>
            <w:r>
              <w:rPr>
                <w:lang w:val="en-GB"/>
              </w:rPr>
              <w:t>10.02.2010</w:t>
            </w:r>
          </w:p>
        </w:tc>
        <w:tc>
          <w:tcPr>
            <w:tcW w:w="2835" w:type="dxa"/>
          </w:tcPr>
          <w:p w:rsidR="00680D66" w:rsidRDefault="00680D66">
            <w:pPr>
              <w:pStyle w:val="Tabellenzeile"/>
              <w:rPr>
                <w:lang w:val="en-GB"/>
              </w:rPr>
            </w:pPr>
            <w:r>
              <w:rPr>
                <w:lang w:val="en-GB"/>
              </w:rPr>
              <w:t>Fritz Dierks, Basler</w:t>
            </w:r>
          </w:p>
        </w:tc>
        <w:tc>
          <w:tcPr>
            <w:tcW w:w="3969" w:type="dxa"/>
          </w:tcPr>
          <w:p w:rsidR="00680D66" w:rsidRDefault="00680D66">
            <w:pPr>
              <w:pStyle w:val="Tabellenzeile"/>
              <w:rPr>
                <w:lang w:val="en-GB"/>
              </w:rPr>
            </w:pPr>
            <w:r>
              <w:rPr>
                <w:lang w:val="en-GB"/>
              </w:rPr>
              <w:t xml:space="preserve">Added </w:t>
            </w:r>
            <w:proofErr w:type="spellStart"/>
            <w:r>
              <w:rPr>
                <w:lang w:val="en-GB"/>
              </w:rPr>
              <w:t>VisualStudio</w:t>
            </w:r>
            <w:proofErr w:type="spellEnd"/>
            <w:r>
              <w:rPr>
                <w:lang w:val="en-GB"/>
              </w:rPr>
              <w:t xml:space="preserve"> 10.0 support</w:t>
            </w:r>
          </w:p>
        </w:tc>
      </w:tr>
      <w:tr w:rsidR="00680D66">
        <w:trPr>
          <w:trHeight w:val="520"/>
        </w:trPr>
        <w:tc>
          <w:tcPr>
            <w:tcW w:w="1063" w:type="dxa"/>
          </w:tcPr>
          <w:p w:rsidR="00680D66" w:rsidRDefault="00680D66">
            <w:pPr>
              <w:pStyle w:val="Tabellenzeile"/>
              <w:rPr>
                <w:lang w:val="en-GB"/>
              </w:rPr>
            </w:pPr>
            <w:r>
              <w:rPr>
                <w:lang w:val="en-GB"/>
              </w:rPr>
              <w:t>2.4</w:t>
            </w:r>
          </w:p>
        </w:tc>
        <w:tc>
          <w:tcPr>
            <w:tcW w:w="1275" w:type="dxa"/>
          </w:tcPr>
          <w:p w:rsidR="00680D66" w:rsidRDefault="00680D66">
            <w:pPr>
              <w:pStyle w:val="Tabellenzeile"/>
              <w:rPr>
                <w:lang w:val="en-GB"/>
              </w:rPr>
            </w:pPr>
            <w:r>
              <w:rPr>
                <w:lang w:val="en-GB"/>
              </w:rPr>
              <w:t>08.03.2010</w:t>
            </w:r>
          </w:p>
        </w:tc>
        <w:tc>
          <w:tcPr>
            <w:tcW w:w="2835" w:type="dxa"/>
          </w:tcPr>
          <w:p w:rsidR="00680D66" w:rsidRDefault="00680D66">
            <w:pPr>
              <w:pStyle w:val="Tabellenzeile"/>
              <w:rPr>
                <w:lang w:val="en-GB"/>
              </w:rPr>
            </w:pPr>
            <w:r>
              <w:rPr>
                <w:lang w:val="en-GB"/>
              </w:rPr>
              <w:t>Fritz Dierks, Basler</w:t>
            </w:r>
          </w:p>
        </w:tc>
        <w:tc>
          <w:tcPr>
            <w:tcW w:w="3969" w:type="dxa"/>
          </w:tcPr>
          <w:p w:rsidR="00680D66" w:rsidRDefault="00680D66">
            <w:pPr>
              <w:pStyle w:val="Tabellenzeile"/>
              <w:rPr>
                <w:lang w:val="en-GB"/>
              </w:rPr>
            </w:pPr>
            <w:r>
              <w:rPr>
                <w:lang w:val="en-GB"/>
              </w:rPr>
              <w:t>Added Ant</w:t>
            </w:r>
          </w:p>
        </w:tc>
      </w:tr>
      <w:tr w:rsidR="00680D66">
        <w:trPr>
          <w:trHeight w:val="520"/>
        </w:trPr>
        <w:tc>
          <w:tcPr>
            <w:tcW w:w="1063" w:type="dxa"/>
          </w:tcPr>
          <w:p w:rsidR="00680D66" w:rsidRDefault="00680D66">
            <w:pPr>
              <w:pStyle w:val="Tabellenzeile"/>
              <w:rPr>
                <w:lang w:val="en-GB"/>
              </w:rPr>
            </w:pPr>
            <w:r>
              <w:rPr>
                <w:lang w:val="en-GB"/>
              </w:rPr>
              <w:t>2.5</w:t>
            </w:r>
          </w:p>
        </w:tc>
        <w:tc>
          <w:tcPr>
            <w:tcW w:w="1275" w:type="dxa"/>
          </w:tcPr>
          <w:p w:rsidR="00680D66" w:rsidRDefault="00680D66">
            <w:pPr>
              <w:pStyle w:val="Tabellenzeile"/>
              <w:rPr>
                <w:lang w:val="en-GB"/>
              </w:rPr>
            </w:pPr>
            <w:r>
              <w:rPr>
                <w:lang w:val="en-GB"/>
              </w:rPr>
              <w:t>11.02.2010</w:t>
            </w:r>
          </w:p>
        </w:tc>
        <w:tc>
          <w:tcPr>
            <w:tcW w:w="2835" w:type="dxa"/>
          </w:tcPr>
          <w:p w:rsidR="00680D66" w:rsidRDefault="00680D66">
            <w:pPr>
              <w:pStyle w:val="Tabellenzeile"/>
              <w:rPr>
                <w:lang w:val="en-GB"/>
              </w:rPr>
            </w:pPr>
            <w:r>
              <w:rPr>
                <w:lang w:val="en-GB"/>
              </w:rPr>
              <w:t>Fritz Dierks, Basler</w:t>
            </w:r>
          </w:p>
        </w:tc>
        <w:tc>
          <w:tcPr>
            <w:tcW w:w="3969" w:type="dxa"/>
          </w:tcPr>
          <w:p w:rsidR="00680D66" w:rsidRDefault="00680D66">
            <w:pPr>
              <w:pStyle w:val="Tabellenzeile"/>
              <w:rPr>
                <w:lang w:val="en-GB"/>
              </w:rPr>
            </w:pPr>
            <w:r>
              <w:rPr>
                <w:lang w:val="en-GB"/>
              </w:rPr>
              <w:t xml:space="preserve">Made msm2msi part of the required </w:t>
            </w:r>
            <w:proofErr w:type="spellStart"/>
            <w:r>
              <w:rPr>
                <w:lang w:val="en-GB"/>
              </w:rPr>
              <w:t>toolchain</w:t>
            </w:r>
            <w:proofErr w:type="spellEnd"/>
          </w:p>
        </w:tc>
      </w:tr>
      <w:tr w:rsidR="00680D66">
        <w:trPr>
          <w:trHeight w:val="520"/>
        </w:trPr>
        <w:tc>
          <w:tcPr>
            <w:tcW w:w="1063" w:type="dxa"/>
          </w:tcPr>
          <w:p w:rsidR="00680D66" w:rsidRDefault="00680D66">
            <w:pPr>
              <w:pStyle w:val="Tabellenzeile"/>
              <w:rPr>
                <w:lang w:val="en-GB"/>
              </w:rPr>
            </w:pPr>
            <w:r>
              <w:rPr>
                <w:lang w:val="en-GB"/>
              </w:rPr>
              <w:lastRenderedPageBreak/>
              <w:t>2.6</w:t>
            </w:r>
          </w:p>
        </w:tc>
        <w:tc>
          <w:tcPr>
            <w:tcW w:w="1275" w:type="dxa"/>
          </w:tcPr>
          <w:p w:rsidR="00680D66" w:rsidRDefault="00680D66">
            <w:pPr>
              <w:pStyle w:val="Tabellenzeile"/>
              <w:rPr>
                <w:lang w:val="en-GB"/>
              </w:rPr>
            </w:pPr>
            <w:r>
              <w:rPr>
                <w:lang w:val="en-GB"/>
              </w:rPr>
              <w:t>26.03.2010</w:t>
            </w:r>
          </w:p>
        </w:tc>
        <w:tc>
          <w:tcPr>
            <w:tcW w:w="2835" w:type="dxa"/>
          </w:tcPr>
          <w:p w:rsidR="00680D66" w:rsidRDefault="00680D66">
            <w:pPr>
              <w:pStyle w:val="Tabellenzeile"/>
              <w:rPr>
                <w:lang w:val="en-GB"/>
              </w:rPr>
            </w:pPr>
            <w:r>
              <w:rPr>
                <w:lang w:val="en-GB"/>
              </w:rPr>
              <w:t>Fritz Dierks, Basler</w:t>
            </w:r>
          </w:p>
        </w:tc>
        <w:tc>
          <w:tcPr>
            <w:tcW w:w="3969" w:type="dxa"/>
          </w:tcPr>
          <w:p w:rsidR="00680D66" w:rsidRDefault="00680D66">
            <w:pPr>
              <w:pStyle w:val="Tabellenzeile"/>
              <w:rPr>
                <w:lang w:val="en-GB"/>
              </w:rPr>
            </w:pPr>
            <w:r>
              <w:rPr>
                <w:lang w:val="en-GB"/>
              </w:rPr>
              <w:t xml:space="preserve">Made </w:t>
            </w:r>
            <w:proofErr w:type="spellStart"/>
            <w:r>
              <w:rPr>
                <w:lang w:val="en-GB"/>
              </w:rPr>
              <w:t>Cmake</w:t>
            </w:r>
            <w:proofErr w:type="spellEnd"/>
            <w:r>
              <w:rPr>
                <w:lang w:val="en-GB"/>
              </w:rPr>
              <w:t xml:space="preserve"> v2.8.1 mandatory because of OUTPUT_DIRECTORY</w:t>
            </w:r>
          </w:p>
        </w:tc>
      </w:tr>
      <w:tr w:rsidR="00680D66">
        <w:trPr>
          <w:trHeight w:val="520"/>
        </w:trPr>
        <w:tc>
          <w:tcPr>
            <w:tcW w:w="1063" w:type="dxa"/>
          </w:tcPr>
          <w:p w:rsidR="00680D66" w:rsidRDefault="00680D66">
            <w:pPr>
              <w:pStyle w:val="Tabellenzeile"/>
              <w:rPr>
                <w:lang w:val="en-GB"/>
              </w:rPr>
            </w:pPr>
            <w:r>
              <w:rPr>
                <w:lang w:val="en-GB"/>
              </w:rPr>
              <w:t>2.7</w:t>
            </w:r>
          </w:p>
        </w:tc>
        <w:tc>
          <w:tcPr>
            <w:tcW w:w="1275" w:type="dxa"/>
          </w:tcPr>
          <w:p w:rsidR="00680D66" w:rsidRDefault="00680D66">
            <w:pPr>
              <w:pStyle w:val="Tabellenzeile"/>
              <w:rPr>
                <w:lang w:val="en-GB"/>
              </w:rPr>
            </w:pPr>
            <w:r>
              <w:rPr>
                <w:lang w:val="en-GB"/>
              </w:rPr>
              <w:t>07.04.2010</w:t>
            </w:r>
          </w:p>
        </w:tc>
        <w:tc>
          <w:tcPr>
            <w:tcW w:w="2835" w:type="dxa"/>
          </w:tcPr>
          <w:p w:rsidR="00680D66" w:rsidRDefault="00680D66">
            <w:pPr>
              <w:pStyle w:val="Tabellenzeile"/>
              <w:rPr>
                <w:lang w:val="en-GB"/>
              </w:rPr>
            </w:pPr>
            <w:r>
              <w:rPr>
                <w:lang w:val="en-GB"/>
              </w:rPr>
              <w:t>Fritz Dierks, Basler</w:t>
            </w:r>
          </w:p>
        </w:tc>
        <w:tc>
          <w:tcPr>
            <w:tcW w:w="3969" w:type="dxa"/>
          </w:tcPr>
          <w:p w:rsidR="00680D66" w:rsidRDefault="00680D66">
            <w:pPr>
              <w:pStyle w:val="Tabellenzeile"/>
              <w:rPr>
                <w:lang w:val="en-GB"/>
              </w:rPr>
            </w:pPr>
            <w:r>
              <w:rPr>
                <w:lang w:val="en-GB"/>
              </w:rPr>
              <w:t>Added security update to VS2005 requirements</w:t>
            </w:r>
          </w:p>
        </w:tc>
      </w:tr>
      <w:tr w:rsidR="00680D66">
        <w:trPr>
          <w:trHeight w:val="520"/>
        </w:trPr>
        <w:tc>
          <w:tcPr>
            <w:tcW w:w="1063" w:type="dxa"/>
          </w:tcPr>
          <w:p w:rsidR="00680D66" w:rsidRDefault="00680D66">
            <w:pPr>
              <w:pStyle w:val="Tabellenzeile"/>
              <w:rPr>
                <w:lang w:val="en-GB"/>
              </w:rPr>
            </w:pPr>
            <w:r>
              <w:rPr>
                <w:lang w:val="en-GB"/>
              </w:rPr>
              <w:t>2.8</w:t>
            </w:r>
          </w:p>
        </w:tc>
        <w:tc>
          <w:tcPr>
            <w:tcW w:w="1275" w:type="dxa"/>
          </w:tcPr>
          <w:p w:rsidR="00680D66" w:rsidRDefault="00680D66">
            <w:pPr>
              <w:pStyle w:val="Tabellenzeile"/>
              <w:rPr>
                <w:lang w:val="en-GB"/>
              </w:rPr>
            </w:pPr>
            <w:r>
              <w:rPr>
                <w:lang w:val="en-GB"/>
              </w:rPr>
              <w:t>29.10.2010</w:t>
            </w:r>
          </w:p>
        </w:tc>
        <w:tc>
          <w:tcPr>
            <w:tcW w:w="2835" w:type="dxa"/>
          </w:tcPr>
          <w:p w:rsidR="00680D66" w:rsidRDefault="00680D66">
            <w:pPr>
              <w:pStyle w:val="Tabellenzeile"/>
              <w:rPr>
                <w:lang w:val="en-GB"/>
              </w:rPr>
            </w:pPr>
            <w:r>
              <w:rPr>
                <w:lang w:val="en-GB"/>
              </w:rPr>
              <w:t xml:space="preserve">Vincent Rowley, </w:t>
            </w:r>
            <w:proofErr w:type="spellStart"/>
            <w:r>
              <w:rPr>
                <w:lang w:val="en-GB"/>
              </w:rPr>
              <w:t>Pleora</w:t>
            </w:r>
            <w:proofErr w:type="spellEnd"/>
          </w:p>
        </w:tc>
        <w:tc>
          <w:tcPr>
            <w:tcW w:w="3969" w:type="dxa"/>
          </w:tcPr>
          <w:p w:rsidR="00680D66" w:rsidRDefault="00680D66">
            <w:pPr>
              <w:pStyle w:val="Tabellenzeile"/>
              <w:rPr>
                <w:lang w:val="en-GB"/>
              </w:rPr>
            </w:pPr>
            <w:r>
              <w:rPr>
                <w:lang w:val="en-GB"/>
              </w:rPr>
              <w:t xml:space="preserve">Updated </w:t>
            </w:r>
            <w:r w:rsidR="00084712">
              <w:rPr>
                <w:lang w:val="en-GB"/>
              </w:rPr>
              <w:fldChar w:fldCharType="begin"/>
            </w:r>
            <w:r>
              <w:rPr>
                <w:lang w:val="en-GB"/>
              </w:rPr>
              <w:instrText xml:space="preserve"> REF _Ref273550283 \h </w:instrText>
            </w:r>
            <w:r w:rsidR="00084712">
              <w:rPr>
                <w:lang w:val="en-GB"/>
              </w:rPr>
            </w:r>
            <w:r w:rsidR="00084712">
              <w:rPr>
                <w:lang w:val="en-GB"/>
              </w:rPr>
              <w:fldChar w:fldCharType="separate"/>
            </w:r>
            <w:r>
              <w:rPr>
                <w:lang w:val="en-GB"/>
              </w:rPr>
              <w:t>Versioning Scheme</w:t>
            </w:r>
            <w:r w:rsidR="00084712">
              <w:rPr>
                <w:lang w:val="en-GB"/>
              </w:rPr>
              <w:fldChar w:fldCharType="end"/>
            </w:r>
            <w:r>
              <w:rPr>
                <w:lang w:val="en-GB"/>
              </w:rPr>
              <w:t xml:space="preserve"> section.</w:t>
            </w:r>
          </w:p>
          <w:p w:rsidR="00680D66" w:rsidRDefault="00680D66">
            <w:pPr>
              <w:pStyle w:val="Tabellenzeile"/>
              <w:rPr>
                <w:lang w:val="en-GB"/>
              </w:rPr>
            </w:pPr>
            <w:r>
              <w:rPr>
                <w:lang w:val="en-GB"/>
              </w:rPr>
              <w:t>Specified that ballot should specify components that are voted on.</w:t>
            </w:r>
          </w:p>
        </w:tc>
      </w:tr>
      <w:tr w:rsidR="00680D66">
        <w:trPr>
          <w:trHeight w:val="520"/>
        </w:trPr>
        <w:tc>
          <w:tcPr>
            <w:tcW w:w="1063" w:type="dxa"/>
          </w:tcPr>
          <w:p w:rsidR="00680D66" w:rsidRDefault="00680D66">
            <w:pPr>
              <w:pStyle w:val="Tabellenzeile"/>
              <w:rPr>
                <w:lang w:val="en-GB"/>
              </w:rPr>
            </w:pPr>
            <w:r>
              <w:rPr>
                <w:lang w:val="en-GB"/>
              </w:rPr>
              <w:t>2.9</w:t>
            </w:r>
          </w:p>
        </w:tc>
        <w:tc>
          <w:tcPr>
            <w:tcW w:w="1275" w:type="dxa"/>
          </w:tcPr>
          <w:p w:rsidR="00680D66" w:rsidRDefault="00680D66">
            <w:pPr>
              <w:pStyle w:val="Tabellenzeile"/>
              <w:rPr>
                <w:lang w:val="en-GB"/>
              </w:rPr>
            </w:pPr>
            <w:r>
              <w:rPr>
                <w:lang w:val="en-GB"/>
              </w:rPr>
              <w:t>01.06.2011</w:t>
            </w:r>
          </w:p>
        </w:tc>
        <w:tc>
          <w:tcPr>
            <w:tcW w:w="2835" w:type="dxa"/>
          </w:tcPr>
          <w:p w:rsidR="00680D66" w:rsidRDefault="00680D66">
            <w:pPr>
              <w:pStyle w:val="Tabellenzeile"/>
              <w:rPr>
                <w:lang w:val="en-GB"/>
              </w:rPr>
            </w:pPr>
            <w:r>
              <w:rPr>
                <w:lang w:val="en-GB"/>
              </w:rPr>
              <w:t xml:space="preserve">Mark Jones, </w:t>
            </w:r>
            <w:r w:rsidRPr="00F00093">
              <w:rPr>
                <w:lang w:val="en-GB"/>
              </w:rPr>
              <w:t>The MathWorks</w:t>
            </w:r>
          </w:p>
        </w:tc>
        <w:tc>
          <w:tcPr>
            <w:tcW w:w="3969" w:type="dxa"/>
          </w:tcPr>
          <w:p w:rsidR="00680D66" w:rsidRDefault="00680D66">
            <w:pPr>
              <w:pStyle w:val="Tabellenzeile"/>
              <w:rPr>
                <w:lang w:val="en-GB"/>
              </w:rPr>
            </w:pPr>
            <w:r>
              <w:rPr>
                <w:lang w:val="en-GB"/>
              </w:rPr>
              <w:t>Added Mac OS X</w:t>
            </w:r>
          </w:p>
        </w:tc>
      </w:tr>
      <w:tr w:rsidR="00680D66">
        <w:trPr>
          <w:trHeight w:val="520"/>
        </w:trPr>
        <w:tc>
          <w:tcPr>
            <w:tcW w:w="1063" w:type="dxa"/>
          </w:tcPr>
          <w:p w:rsidR="00680D66" w:rsidRDefault="00680D66">
            <w:pPr>
              <w:pStyle w:val="Tabellenzeile"/>
              <w:rPr>
                <w:lang w:val="en-GB"/>
              </w:rPr>
            </w:pPr>
            <w:r>
              <w:rPr>
                <w:lang w:val="en-GB"/>
              </w:rPr>
              <w:t>2.10</w:t>
            </w:r>
          </w:p>
        </w:tc>
        <w:tc>
          <w:tcPr>
            <w:tcW w:w="1275" w:type="dxa"/>
          </w:tcPr>
          <w:p w:rsidR="00680D66" w:rsidRDefault="00680D66">
            <w:pPr>
              <w:pStyle w:val="Tabellenzeile"/>
              <w:rPr>
                <w:lang w:val="en-GB"/>
              </w:rPr>
            </w:pPr>
            <w:r>
              <w:rPr>
                <w:lang w:val="en-GB"/>
              </w:rPr>
              <w:t>10.06.2011</w:t>
            </w:r>
          </w:p>
        </w:tc>
        <w:tc>
          <w:tcPr>
            <w:tcW w:w="2835" w:type="dxa"/>
          </w:tcPr>
          <w:p w:rsidR="00680D66" w:rsidRDefault="00680D66">
            <w:pPr>
              <w:pStyle w:val="Tabellenzeile"/>
              <w:rPr>
                <w:lang w:val="en-GB"/>
              </w:rPr>
            </w:pPr>
            <w:r>
              <w:rPr>
                <w:lang w:val="en-GB"/>
              </w:rPr>
              <w:t>Fritz Dierks, Basler</w:t>
            </w:r>
          </w:p>
        </w:tc>
        <w:tc>
          <w:tcPr>
            <w:tcW w:w="3969" w:type="dxa"/>
          </w:tcPr>
          <w:p w:rsidR="00680D66" w:rsidRDefault="00680D66">
            <w:pPr>
              <w:pStyle w:val="Tabellenzeile"/>
              <w:rPr>
                <w:lang w:val="en-GB"/>
              </w:rPr>
            </w:pPr>
            <w:r>
              <w:rPr>
                <w:lang w:val="en-GB"/>
              </w:rPr>
              <w:t>Explained how to build Xerces &amp; Xalanc</w:t>
            </w:r>
          </w:p>
        </w:tc>
      </w:tr>
      <w:tr w:rsidR="00680D66">
        <w:trPr>
          <w:trHeight w:val="520"/>
        </w:trPr>
        <w:tc>
          <w:tcPr>
            <w:tcW w:w="1063" w:type="dxa"/>
          </w:tcPr>
          <w:p w:rsidR="00680D66" w:rsidRDefault="00680D66">
            <w:pPr>
              <w:pStyle w:val="Tabellenzeile"/>
              <w:rPr>
                <w:lang w:val="en-GB"/>
              </w:rPr>
            </w:pPr>
            <w:r>
              <w:rPr>
                <w:lang w:val="en-GB"/>
              </w:rPr>
              <w:t>2.11</w:t>
            </w:r>
          </w:p>
        </w:tc>
        <w:tc>
          <w:tcPr>
            <w:tcW w:w="1275" w:type="dxa"/>
          </w:tcPr>
          <w:p w:rsidR="00680D66" w:rsidRDefault="00680D66">
            <w:pPr>
              <w:pStyle w:val="Tabellenzeile"/>
              <w:rPr>
                <w:lang w:val="en-GB"/>
              </w:rPr>
            </w:pPr>
            <w:r>
              <w:rPr>
                <w:lang w:val="en-GB"/>
              </w:rPr>
              <w:t>27.09.2011</w:t>
            </w:r>
          </w:p>
        </w:tc>
        <w:tc>
          <w:tcPr>
            <w:tcW w:w="2835" w:type="dxa"/>
          </w:tcPr>
          <w:p w:rsidR="00680D66" w:rsidRDefault="00680D66">
            <w:pPr>
              <w:pStyle w:val="Tabellenzeile"/>
              <w:rPr>
                <w:lang w:val="en-GB"/>
              </w:rPr>
            </w:pPr>
            <w:r>
              <w:rPr>
                <w:lang w:val="en-GB"/>
              </w:rPr>
              <w:t>Thomas Hopfner, MVTec</w:t>
            </w:r>
          </w:p>
        </w:tc>
        <w:tc>
          <w:tcPr>
            <w:tcW w:w="3969" w:type="dxa"/>
          </w:tcPr>
          <w:p w:rsidR="00680D66" w:rsidRDefault="00680D66">
            <w:pPr>
              <w:pStyle w:val="Tabellenzeile"/>
              <w:rPr>
                <w:lang w:val="en-GB"/>
              </w:rPr>
            </w:pPr>
            <w:r>
              <w:rPr>
                <w:lang w:val="en-GB"/>
              </w:rPr>
              <w:t>Added Linux and revised Mac OS X</w:t>
            </w:r>
          </w:p>
        </w:tc>
      </w:tr>
      <w:tr w:rsidR="00680D66">
        <w:trPr>
          <w:trHeight w:val="520"/>
        </w:trPr>
        <w:tc>
          <w:tcPr>
            <w:tcW w:w="1063" w:type="dxa"/>
          </w:tcPr>
          <w:p w:rsidR="00680D66" w:rsidRPr="00B92C31" w:rsidRDefault="00680D66">
            <w:pPr>
              <w:pStyle w:val="Tabellenzeile"/>
            </w:pPr>
            <w:r>
              <w:t>2.12</w:t>
            </w:r>
          </w:p>
        </w:tc>
        <w:tc>
          <w:tcPr>
            <w:tcW w:w="1275" w:type="dxa"/>
          </w:tcPr>
          <w:p w:rsidR="00680D66" w:rsidRDefault="00680D66">
            <w:pPr>
              <w:pStyle w:val="Tabellenzeile"/>
              <w:rPr>
                <w:lang w:val="en-GB"/>
              </w:rPr>
            </w:pPr>
            <w:r>
              <w:rPr>
                <w:lang w:val="en-GB"/>
              </w:rPr>
              <w:t>28.10.2011</w:t>
            </w:r>
          </w:p>
        </w:tc>
        <w:tc>
          <w:tcPr>
            <w:tcW w:w="2835" w:type="dxa"/>
          </w:tcPr>
          <w:p w:rsidR="00680D66" w:rsidRDefault="00680D66">
            <w:pPr>
              <w:pStyle w:val="Tabellenzeile"/>
              <w:rPr>
                <w:lang w:val="en-GB"/>
              </w:rPr>
            </w:pPr>
            <w:r>
              <w:rPr>
                <w:lang w:val="en-GB"/>
              </w:rPr>
              <w:t>Fritz Dierks, Basler</w:t>
            </w:r>
          </w:p>
        </w:tc>
        <w:tc>
          <w:tcPr>
            <w:tcW w:w="3969" w:type="dxa"/>
          </w:tcPr>
          <w:p w:rsidR="00680D66" w:rsidRDefault="00680D66">
            <w:pPr>
              <w:pStyle w:val="Tabellenzeile"/>
              <w:rPr>
                <w:lang w:val="en-GB"/>
              </w:rPr>
            </w:pPr>
            <w:r>
              <w:rPr>
                <w:lang w:val="en-GB"/>
              </w:rPr>
              <w:t>Added CppCheck as optional tool</w:t>
            </w:r>
          </w:p>
        </w:tc>
      </w:tr>
      <w:tr w:rsidR="00680D66">
        <w:trPr>
          <w:trHeight w:val="520"/>
        </w:trPr>
        <w:tc>
          <w:tcPr>
            <w:tcW w:w="1063" w:type="dxa"/>
          </w:tcPr>
          <w:p w:rsidR="00680D66" w:rsidRDefault="00680D66">
            <w:pPr>
              <w:pStyle w:val="Tabellenzeile"/>
            </w:pPr>
            <w:r>
              <w:t>2.13</w:t>
            </w:r>
          </w:p>
        </w:tc>
        <w:tc>
          <w:tcPr>
            <w:tcW w:w="1275" w:type="dxa"/>
          </w:tcPr>
          <w:p w:rsidR="00680D66" w:rsidRDefault="00680D66">
            <w:pPr>
              <w:pStyle w:val="Tabellenzeile"/>
              <w:rPr>
                <w:lang w:val="en-GB"/>
              </w:rPr>
            </w:pPr>
            <w:r>
              <w:rPr>
                <w:lang w:val="en-GB"/>
              </w:rPr>
              <w:t>13.12.2011</w:t>
            </w:r>
          </w:p>
        </w:tc>
        <w:tc>
          <w:tcPr>
            <w:tcW w:w="2835" w:type="dxa"/>
          </w:tcPr>
          <w:p w:rsidR="00680D66" w:rsidRDefault="00680D66">
            <w:pPr>
              <w:pStyle w:val="Tabellenzeile"/>
              <w:rPr>
                <w:lang w:val="en-GB"/>
              </w:rPr>
            </w:pPr>
            <w:r>
              <w:rPr>
                <w:lang w:val="en-GB"/>
              </w:rPr>
              <w:t>Stefan Battmer, MATRIX VISION</w:t>
            </w:r>
          </w:p>
        </w:tc>
        <w:tc>
          <w:tcPr>
            <w:tcW w:w="3969" w:type="dxa"/>
          </w:tcPr>
          <w:p w:rsidR="00680D66" w:rsidRDefault="00680D66">
            <w:pPr>
              <w:pStyle w:val="Tabellenzeile"/>
              <w:rPr>
                <w:lang w:val="en-GB"/>
              </w:rPr>
            </w:pPr>
            <w:r>
              <w:rPr>
                <w:lang w:val="en-GB"/>
              </w:rPr>
              <w:t>Added Linux ARM</w:t>
            </w:r>
          </w:p>
        </w:tc>
      </w:tr>
      <w:tr w:rsidR="00820581">
        <w:trPr>
          <w:trHeight w:val="520"/>
        </w:trPr>
        <w:tc>
          <w:tcPr>
            <w:tcW w:w="1063" w:type="dxa"/>
          </w:tcPr>
          <w:p w:rsidR="00820581" w:rsidRDefault="00820581">
            <w:pPr>
              <w:pStyle w:val="Tabellenzeile"/>
            </w:pPr>
            <w:r>
              <w:t>2.14</w:t>
            </w:r>
          </w:p>
        </w:tc>
        <w:tc>
          <w:tcPr>
            <w:tcW w:w="1275" w:type="dxa"/>
          </w:tcPr>
          <w:p w:rsidR="00820581" w:rsidRDefault="00820581">
            <w:pPr>
              <w:pStyle w:val="Tabellenzeile"/>
              <w:rPr>
                <w:lang w:val="en-GB"/>
              </w:rPr>
            </w:pPr>
            <w:r>
              <w:rPr>
                <w:lang w:val="en-GB"/>
              </w:rPr>
              <w:t>06.12.2012</w:t>
            </w:r>
          </w:p>
        </w:tc>
        <w:tc>
          <w:tcPr>
            <w:tcW w:w="2835" w:type="dxa"/>
          </w:tcPr>
          <w:p w:rsidR="00820581" w:rsidRDefault="00820581">
            <w:pPr>
              <w:pStyle w:val="Tabellenzeile"/>
              <w:rPr>
                <w:lang w:val="en-GB"/>
              </w:rPr>
            </w:pPr>
            <w:r>
              <w:rPr>
                <w:lang w:val="en-GB"/>
              </w:rPr>
              <w:t>Fritz Dierks, Basler</w:t>
            </w:r>
          </w:p>
        </w:tc>
        <w:tc>
          <w:tcPr>
            <w:tcW w:w="3969" w:type="dxa"/>
          </w:tcPr>
          <w:p w:rsidR="00820581" w:rsidRDefault="00820581" w:rsidP="00820581">
            <w:pPr>
              <w:pStyle w:val="Tabellenzeile"/>
              <w:rPr>
                <w:lang w:val="en-GB"/>
              </w:rPr>
            </w:pPr>
            <w:r>
              <w:rPr>
                <w:lang w:val="en-GB"/>
              </w:rPr>
              <w:t>Added VisualStudio 2012 support</w:t>
            </w:r>
          </w:p>
        </w:tc>
      </w:tr>
    </w:tbl>
    <w:p w:rsidR="00680D66" w:rsidRDefault="00680D66">
      <w:pPr>
        <w:rPr>
          <w:lang w:val="en-GB"/>
        </w:rPr>
      </w:pPr>
    </w:p>
    <w:p w:rsidR="00680D66" w:rsidRDefault="00680D66">
      <w:pPr>
        <w:pStyle w:val="berschrift1"/>
        <w:rPr>
          <w:lang w:val="en-GB"/>
        </w:rPr>
      </w:pPr>
      <w:r>
        <w:rPr>
          <w:lang w:val="en-GB"/>
        </w:rPr>
        <w:br w:type="column"/>
      </w:r>
      <w:bookmarkStart w:id="1" w:name="_Ref142294501"/>
      <w:bookmarkStart w:id="2" w:name="_Toc305439320"/>
      <w:r>
        <w:rPr>
          <w:lang w:val="en-GB"/>
        </w:rPr>
        <w:lastRenderedPageBreak/>
        <w:t>Overview</w:t>
      </w:r>
      <w:bookmarkEnd w:id="1"/>
      <w:bookmarkEnd w:id="2"/>
    </w:p>
    <w:p w:rsidR="00680D66" w:rsidRDefault="00680D66">
      <w:pPr>
        <w:pStyle w:val="Block"/>
        <w:rPr>
          <w:lang w:val="en-GB"/>
        </w:rPr>
      </w:pPr>
      <w:r>
        <w:rPr>
          <w:lang w:val="en-GB"/>
        </w:rPr>
        <w:t>This document describes how to build, test and release GenICam software modules. It also covers the maintenance and release of all GenICam modules.</w:t>
      </w:r>
    </w:p>
    <w:p w:rsidR="00680D66" w:rsidRDefault="00680D66">
      <w:pPr>
        <w:pStyle w:val="berschrift1"/>
        <w:rPr>
          <w:lang w:val="en-GB"/>
        </w:rPr>
      </w:pPr>
      <w:bookmarkStart w:id="3" w:name="_Building_GenICam_on_Microsoft_Windo"/>
      <w:bookmarkStart w:id="4" w:name="_Toc305439321"/>
      <w:bookmarkEnd w:id="3"/>
      <w:r>
        <w:rPr>
          <w:lang w:val="en-GB"/>
        </w:rPr>
        <w:t>Building GenICam on Microsoft Windows</w:t>
      </w:r>
      <w:bookmarkEnd w:id="4"/>
    </w:p>
    <w:p w:rsidR="00680D66" w:rsidRDefault="00680D66">
      <w:pPr>
        <w:pStyle w:val="berschrift2"/>
        <w:rPr>
          <w:lang w:val="en-GB"/>
        </w:rPr>
      </w:pPr>
      <w:bookmarkStart w:id="5" w:name="_Toc305439322"/>
      <w:r>
        <w:rPr>
          <w:lang w:val="en-GB"/>
        </w:rPr>
        <w:t>Minimum Required Tools</w:t>
      </w:r>
      <w:bookmarkEnd w:id="5"/>
    </w:p>
    <w:p w:rsidR="00680D66" w:rsidRDefault="00680D66">
      <w:pPr>
        <w:pStyle w:val="Block"/>
        <w:rPr>
          <w:lang w:val="en-GB"/>
        </w:rPr>
      </w:pPr>
      <w:r>
        <w:rPr>
          <w:lang w:val="en-GB"/>
        </w:rPr>
        <w:t>The following tools need to be installed on your computer if you want to get the code from SVN, build it and run the tests:</w:t>
      </w:r>
    </w:p>
    <w:p w:rsidR="00680D66" w:rsidRDefault="00680D66">
      <w:pPr>
        <w:numPr>
          <w:ilvl w:val="0"/>
          <w:numId w:val="8"/>
        </w:numPr>
        <w:spacing w:before="240"/>
        <w:jc w:val="both"/>
        <w:rPr>
          <w:lang w:val="en-GB"/>
        </w:rPr>
      </w:pPr>
      <w:r>
        <w:rPr>
          <w:b/>
          <w:lang w:val="en-GB"/>
        </w:rPr>
        <w:t>Microsoft</w:t>
      </w:r>
      <w:r>
        <w:rPr>
          <w:lang w:val="en-GB"/>
        </w:rPr>
        <w:t xml:space="preserve"> </w:t>
      </w:r>
      <w:r>
        <w:rPr>
          <w:b/>
          <w:bCs/>
          <w:lang w:val="en-GB"/>
        </w:rPr>
        <w:t xml:space="preserve">Visual C++ VS80 SP1 </w:t>
      </w:r>
      <w:r>
        <w:rPr>
          <w:lang w:val="en-GB"/>
        </w:rPr>
        <w:t xml:space="preserve">(= </w:t>
      </w:r>
      <w:r>
        <w:t>Visual Studio 2005 SP1)</w:t>
      </w:r>
    </w:p>
    <w:p w:rsidR="00680D66" w:rsidRDefault="00680D66" w:rsidP="00663A51">
      <w:pPr>
        <w:spacing w:before="240"/>
        <w:ind w:left="1080"/>
        <w:jc w:val="both"/>
      </w:pPr>
      <w:r>
        <w:t xml:space="preserve">Make sure to include the service packs, the x64 support and the merge module components when installing the compiler. Make sure to install the </w:t>
      </w:r>
      <w:hyperlink r:id="rId9" w:history="1">
        <w:r w:rsidRPr="00663A51">
          <w:rPr>
            <w:rStyle w:val="Hyperlink"/>
          </w:rPr>
          <w:t>Microsoft Visual C++ 2005 Service Pack 1 Redistributable Package ATL Security Update</w:t>
        </w:r>
      </w:hyperlink>
      <w:r>
        <w:t>. This should normally be installed silently if you have enabled the auto-update function of Windows.</w:t>
      </w:r>
    </w:p>
    <w:p w:rsidR="00680D66" w:rsidRDefault="00680D66">
      <w:pPr>
        <w:spacing w:before="240"/>
        <w:ind w:left="1080"/>
        <w:jc w:val="both"/>
      </w:pPr>
      <w:r>
        <w:t xml:space="preserve">Note that we support also the following compiler versions: </w:t>
      </w:r>
    </w:p>
    <w:p w:rsidR="00680D66" w:rsidRDefault="00680D66">
      <w:pPr>
        <w:numPr>
          <w:ilvl w:val="0"/>
          <w:numId w:val="43"/>
        </w:numPr>
        <w:spacing w:before="240"/>
        <w:jc w:val="both"/>
        <w:rPr>
          <w:lang w:val="en-GB"/>
        </w:rPr>
      </w:pPr>
      <w:r>
        <w:rPr>
          <w:b/>
        </w:rPr>
        <w:t>VS71 (=</w:t>
      </w:r>
      <w:r>
        <w:t xml:space="preserve">Visual Studio .NET 2003) </w:t>
      </w:r>
    </w:p>
    <w:p w:rsidR="00680D66" w:rsidRPr="004D536F" w:rsidRDefault="00680D66">
      <w:pPr>
        <w:numPr>
          <w:ilvl w:val="0"/>
          <w:numId w:val="43"/>
        </w:numPr>
        <w:spacing w:before="240"/>
        <w:jc w:val="both"/>
        <w:rPr>
          <w:lang w:val="en-GB"/>
        </w:rPr>
      </w:pPr>
      <w:r>
        <w:rPr>
          <w:b/>
        </w:rPr>
        <w:t>VS90 SP1 (=</w:t>
      </w:r>
      <w:r>
        <w:t>Visual Studio 2008 SP1).</w:t>
      </w:r>
    </w:p>
    <w:p w:rsidR="00680D66" w:rsidRPr="00BB25C5" w:rsidRDefault="00680D66" w:rsidP="00663E41">
      <w:pPr>
        <w:numPr>
          <w:ilvl w:val="0"/>
          <w:numId w:val="43"/>
        </w:numPr>
        <w:spacing w:before="240"/>
        <w:jc w:val="both"/>
        <w:rPr>
          <w:lang w:val="en-GB"/>
        </w:rPr>
      </w:pPr>
      <w:r>
        <w:rPr>
          <w:b/>
        </w:rPr>
        <w:t>VS100 SP1</w:t>
      </w:r>
      <w:r w:rsidRPr="004D536F">
        <w:rPr>
          <w:bCs/>
        </w:rPr>
        <w:t xml:space="preserve"> (= Visual Studio </w:t>
      </w:r>
      <w:r>
        <w:rPr>
          <w:bCs/>
        </w:rPr>
        <w:t>2010 SP1</w:t>
      </w:r>
      <w:r w:rsidRPr="004D536F">
        <w:rPr>
          <w:bCs/>
        </w:rPr>
        <w:t>)</w:t>
      </w:r>
    </w:p>
    <w:p w:rsidR="00820581" w:rsidRPr="00820581" w:rsidRDefault="00820581">
      <w:pPr>
        <w:numPr>
          <w:ilvl w:val="0"/>
          <w:numId w:val="43"/>
        </w:numPr>
        <w:spacing w:before="240"/>
        <w:jc w:val="both"/>
        <w:rPr>
          <w:lang w:val="en-GB"/>
        </w:rPr>
      </w:pPr>
      <w:r>
        <w:rPr>
          <w:b/>
        </w:rPr>
        <w:t>VS110 SP1</w:t>
      </w:r>
      <w:r w:rsidRPr="004D536F">
        <w:rPr>
          <w:bCs/>
        </w:rPr>
        <w:t xml:space="preserve"> (= Visual Studio </w:t>
      </w:r>
      <w:r>
        <w:rPr>
          <w:bCs/>
        </w:rPr>
        <w:t>2012 SP1</w:t>
      </w:r>
      <w:r w:rsidRPr="004D536F">
        <w:rPr>
          <w:bCs/>
        </w:rPr>
        <w:t>)</w:t>
      </w:r>
    </w:p>
    <w:p w:rsidR="00680D66" w:rsidRDefault="00680D66">
      <w:pPr>
        <w:spacing w:before="240"/>
        <w:ind w:left="1080"/>
        <w:jc w:val="both"/>
      </w:pPr>
      <w:r>
        <w:t>However the binaries are not distributed.</w:t>
      </w:r>
    </w:p>
    <w:p w:rsidR="00680D66" w:rsidRDefault="00680D66">
      <w:pPr>
        <w:numPr>
          <w:ilvl w:val="0"/>
          <w:numId w:val="8"/>
        </w:numPr>
        <w:spacing w:before="240"/>
        <w:rPr>
          <w:lang w:val="en-GB"/>
        </w:rPr>
      </w:pPr>
      <w:r>
        <w:rPr>
          <w:b/>
          <w:bCs/>
          <w:lang w:val="en-GB"/>
        </w:rPr>
        <w:t>TortoiseS</w:t>
      </w:r>
      <w:del w:id="6" w:author="Nebelung, H." w:date="2013-10-14T17:33:00Z">
        <w:r w:rsidDel="000D0785">
          <w:rPr>
            <w:b/>
            <w:bCs/>
            <w:lang w:val="en-GB"/>
          </w:rPr>
          <w:delText>N</w:delText>
        </w:r>
      </w:del>
      <w:r>
        <w:rPr>
          <w:b/>
          <w:bCs/>
          <w:lang w:val="en-GB"/>
        </w:rPr>
        <w:t>V</w:t>
      </w:r>
      <w:ins w:id="7" w:author="Nebelung, H." w:date="2013-10-14T17:33:00Z">
        <w:r w:rsidR="000D0785">
          <w:rPr>
            <w:b/>
            <w:bCs/>
            <w:lang w:val="en-GB"/>
          </w:rPr>
          <w:t>N</w:t>
        </w:r>
      </w:ins>
      <w:r>
        <w:rPr>
          <w:lang w:val="en-GB"/>
        </w:rPr>
        <w:t xml:space="preserve"> version 1.6.5. or higher. This program is free and can be downloaded from </w:t>
      </w:r>
      <w:hyperlink r:id="rId10" w:history="1">
        <w:r>
          <w:rPr>
            <w:rStyle w:val="Hyperlink"/>
            <w:lang w:val="en-GB"/>
          </w:rPr>
          <w:t>tortoisesvn.tigris.org</w:t>
        </w:r>
      </w:hyperlink>
      <w:r>
        <w:rPr>
          <w:lang w:val="en-GB"/>
        </w:rPr>
        <w:t xml:space="preserve">. </w:t>
      </w:r>
    </w:p>
    <w:p w:rsidR="00680D66" w:rsidRDefault="00680D66" w:rsidP="00663E41">
      <w:pPr>
        <w:numPr>
          <w:ilvl w:val="0"/>
          <w:numId w:val="8"/>
        </w:numPr>
        <w:spacing w:before="240"/>
        <w:rPr>
          <w:lang w:val="en-GB"/>
        </w:rPr>
      </w:pPr>
      <w:r>
        <w:rPr>
          <w:b/>
          <w:lang w:val="en-GB"/>
        </w:rPr>
        <w:t>CMake</w:t>
      </w:r>
      <w:r>
        <w:rPr>
          <w:lang w:val="en-GB"/>
        </w:rPr>
        <w:t xml:space="preserve"> version 2.8.</w:t>
      </w:r>
      <w:r w:rsidR="00FB6F2C">
        <w:rPr>
          <w:lang w:val="en-GB"/>
        </w:rPr>
        <w:t>10</w:t>
      </w:r>
      <w:bookmarkStart w:id="8" w:name="_GoBack"/>
      <w:bookmarkEnd w:id="8"/>
      <w:r>
        <w:rPr>
          <w:lang w:val="en-GB"/>
        </w:rPr>
        <w:t xml:space="preserve"> or higher. This program is free and can be downloaded from </w:t>
      </w:r>
      <w:hyperlink r:id="rId11" w:history="1">
        <w:r>
          <w:rPr>
            <w:rStyle w:val="Hyperlink"/>
            <w:lang w:val="en-GB"/>
          </w:rPr>
          <w:t>www.cmake.org</w:t>
        </w:r>
      </w:hyperlink>
      <w:r>
        <w:rPr>
          <w:lang w:val="en-GB"/>
        </w:rPr>
        <w:t>. The installer is asking to add CMake to the PATH variable. You need to do this.</w:t>
      </w:r>
    </w:p>
    <w:p w:rsidR="00680D66" w:rsidRPr="00D37DE6" w:rsidRDefault="00680D66" w:rsidP="00534143">
      <w:pPr>
        <w:numPr>
          <w:ilvl w:val="0"/>
          <w:numId w:val="8"/>
        </w:numPr>
        <w:spacing w:before="240"/>
        <w:rPr>
          <w:ins w:id="9" w:author="Nebelung, H." w:date="2013-10-14T17:54:00Z"/>
          <w:lang w:val="en-GB"/>
          <w:rPrChange w:id="10" w:author="Nebelung, H." w:date="2013-10-14T17:54:00Z">
            <w:rPr>
              <w:ins w:id="11" w:author="Nebelung, H." w:date="2013-10-14T17:54:00Z"/>
            </w:rPr>
          </w:rPrChange>
        </w:rPr>
      </w:pPr>
      <w:r>
        <w:rPr>
          <w:b/>
          <w:bCs/>
          <w:lang w:val="en-GB"/>
        </w:rPr>
        <w:t>Msm2msi</w:t>
      </w:r>
      <w:r>
        <w:t xml:space="preserve"> version 1.0 or higher</w:t>
      </w:r>
      <w:r>
        <w:rPr>
          <w:lang w:val="en-GB"/>
        </w:rPr>
        <w:t>. This program is free and can be downloaded from</w:t>
      </w:r>
      <w:r>
        <w:t xml:space="preserve"> </w:t>
      </w:r>
      <w:hyperlink r:id="rId12" w:history="1">
        <w:r>
          <w:rPr>
            <w:rStyle w:val="Hyperlink"/>
          </w:rPr>
          <w:t>www.ethalone.com/download/msm2msi.zip</w:t>
        </w:r>
      </w:hyperlink>
      <w:r>
        <w:t>. You need to put the tool into a directory which is referenced in your PATH variable.</w:t>
      </w:r>
    </w:p>
    <w:p w:rsidR="00D37DE6" w:rsidRPr="002944EA" w:rsidRDefault="00D37DE6" w:rsidP="00D37DE6">
      <w:pPr>
        <w:pStyle w:val="berschrift2"/>
        <w:rPr>
          <w:ins w:id="12" w:author="Nebelung, H." w:date="2013-10-14T17:45:00Z"/>
        </w:rPr>
        <w:pPrChange w:id="13" w:author="Nebelung, H." w:date="2013-10-14T17:55:00Z">
          <w:pPr>
            <w:numPr>
              <w:numId w:val="8"/>
            </w:numPr>
            <w:tabs>
              <w:tab w:val="num" w:pos="720"/>
            </w:tabs>
            <w:spacing w:before="240"/>
            <w:ind w:left="720" w:hanging="360"/>
          </w:pPr>
        </w:pPrChange>
      </w:pPr>
      <w:ins w:id="14" w:author="Nebelung, H." w:date="2013-10-14T17:54:00Z">
        <w:r w:rsidRPr="002944EA">
          <w:rPr>
            <w:rPrChange w:id="15" w:author="Nebelung, H." w:date="2013-10-14T17:56:00Z">
              <w:rPr>
                <w:b/>
                <w:bCs/>
                <w:lang w:val="en-GB"/>
              </w:rPr>
            </w:rPrChange>
          </w:rPr>
          <w:t>Tools Required for Language Bindings</w:t>
        </w:r>
      </w:ins>
    </w:p>
    <w:p w:rsidR="000D0785" w:rsidRPr="002944EA" w:rsidRDefault="00D37DE6" w:rsidP="00534143">
      <w:pPr>
        <w:numPr>
          <w:ilvl w:val="0"/>
          <w:numId w:val="8"/>
        </w:numPr>
        <w:spacing w:before="240"/>
        <w:rPr>
          <w:ins w:id="16" w:author="Nebelung, H." w:date="2013-10-14T17:47:00Z"/>
          <w:rPrChange w:id="17" w:author="Nebelung, H." w:date="2013-10-14T17:56:00Z">
            <w:rPr>
              <w:ins w:id="18" w:author="Nebelung, H." w:date="2013-10-14T17:47:00Z"/>
              <w:b/>
              <w:bCs/>
              <w:lang w:val="en-GB"/>
            </w:rPr>
          </w:rPrChange>
        </w:rPr>
      </w:pPr>
      <w:ins w:id="19" w:author="Nebelung, H." w:date="2013-10-14T17:45:00Z">
        <w:r w:rsidRPr="002944EA">
          <w:rPr>
            <w:b/>
            <w:bCs/>
            <w:rPrChange w:id="20" w:author="Nebelung, H." w:date="2013-10-14T17:56:00Z">
              <w:rPr>
                <w:b/>
                <w:bCs/>
                <w:lang w:val="en-GB"/>
              </w:rPr>
            </w:rPrChange>
          </w:rPr>
          <w:t xml:space="preserve">SWIG </w:t>
        </w:r>
        <w:r w:rsidRPr="002944EA">
          <w:rPr>
            <w:bCs/>
            <w:rPrChange w:id="21" w:author="Nebelung, H." w:date="2013-10-14T17:56:00Z">
              <w:rPr>
                <w:b/>
                <w:bCs/>
                <w:lang w:val="en-GB"/>
              </w:rPr>
            </w:rPrChange>
          </w:rPr>
          <w:t>version 2.0.11</w:t>
        </w:r>
      </w:ins>
      <w:r w:rsidR="002944EA">
        <w:rPr>
          <w:bCs/>
        </w:rPr>
        <w:t xml:space="preserve"> a tool making the C++ code of </w:t>
      </w:r>
      <w:proofErr w:type="spellStart"/>
      <w:r w:rsidR="002944EA">
        <w:rPr>
          <w:bCs/>
        </w:rPr>
        <w:t>GenICam</w:t>
      </w:r>
      <w:proofErr w:type="spellEnd"/>
      <w:r w:rsidR="002944EA">
        <w:rPr>
          <w:bCs/>
        </w:rPr>
        <w:t xml:space="preserve"> available to Python. It can be downloaded from </w:t>
      </w:r>
      <w:hyperlink r:id="rId13" w:history="1">
        <w:r w:rsidR="002944EA" w:rsidRPr="002944EA">
          <w:rPr>
            <w:rStyle w:val="Hyperlink"/>
            <w:bCs/>
          </w:rPr>
          <w:t>http://www.swig.org</w:t>
        </w:r>
      </w:hyperlink>
      <w:r w:rsidR="002944EA">
        <w:rPr>
          <w:bCs/>
        </w:rPr>
        <w:t>.</w:t>
      </w:r>
    </w:p>
    <w:p w:rsidR="00D37DE6" w:rsidRPr="002944EA" w:rsidRDefault="00D37DE6" w:rsidP="00D37DE6">
      <w:pPr>
        <w:numPr>
          <w:ilvl w:val="0"/>
          <w:numId w:val="8"/>
        </w:numPr>
        <w:spacing w:before="240"/>
        <w:rPr>
          <w:rPrChange w:id="22" w:author="Nebelung, H." w:date="2013-10-14T17:56:00Z">
            <w:rPr>
              <w:lang w:val="en-GB"/>
            </w:rPr>
          </w:rPrChange>
        </w:rPr>
      </w:pPr>
      <w:ins w:id="23" w:author="Nebelung, H." w:date="2013-10-14T17:47:00Z">
        <w:r w:rsidRPr="002944EA">
          <w:rPr>
            <w:b/>
            <w:bCs/>
            <w:rPrChange w:id="24" w:author="Nebelung, H." w:date="2013-10-14T17:56:00Z">
              <w:rPr>
                <w:b/>
                <w:bCs/>
                <w:lang w:val="en-GB"/>
              </w:rPr>
            </w:rPrChange>
          </w:rPr>
          <w:t xml:space="preserve">Python </w:t>
        </w:r>
        <w:r w:rsidRPr="002944EA">
          <w:rPr>
            <w:bCs/>
            <w:rPrChange w:id="25" w:author="Nebelung, H." w:date="2013-10-14T17:56:00Z">
              <w:rPr>
                <w:b/>
                <w:bCs/>
                <w:lang w:val="en-GB"/>
              </w:rPr>
            </w:rPrChange>
          </w:rPr>
          <w:t>version 2.7</w:t>
        </w:r>
      </w:ins>
      <w:r w:rsidR="00FB6F2C">
        <w:rPr>
          <w:bCs/>
        </w:rPr>
        <w:t xml:space="preserve"> or later</w:t>
      </w:r>
      <w:ins w:id="26" w:author="Nebelung, H." w:date="2013-10-14T17:48:00Z">
        <w:r w:rsidRPr="002944EA">
          <w:rPr>
            <w:bCs/>
            <w:rPrChange w:id="27" w:author="Nebelung, H." w:date="2013-10-14T17:56:00Z">
              <w:rPr>
                <w:b/>
                <w:bCs/>
                <w:lang w:val="en-GB"/>
              </w:rPr>
            </w:rPrChange>
          </w:rPr>
          <w:t>.</w:t>
        </w:r>
      </w:ins>
      <w:ins w:id="28" w:author="Nebelung, H." w:date="2013-10-14T17:50:00Z">
        <w:r w:rsidRPr="002944EA">
          <w:rPr>
            <w:bCs/>
            <w:rPrChange w:id="29" w:author="Nebelung, H." w:date="2013-10-14T17:56:00Z">
              <w:rPr>
                <w:b/>
                <w:bCs/>
                <w:lang w:val="en-GB"/>
              </w:rPr>
            </w:rPrChange>
          </w:rPr>
          <w:t xml:space="preserve"> In order to build the bridge to version 2 of </w:t>
        </w:r>
      </w:ins>
      <w:ins w:id="30" w:author="Nebelung, H." w:date="2013-10-14T17:51:00Z">
        <w:r w:rsidRPr="002944EA">
          <w:rPr>
            <w:bCs/>
            <w:rPrChange w:id="31" w:author="Nebelung, H." w:date="2013-10-14T17:56:00Z">
              <w:rPr>
                <w:b/>
                <w:bCs/>
                <w:lang w:val="en-GB"/>
              </w:rPr>
            </w:rPrChange>
          </w:rPr>
          <w:t>t</w:t>
        </w:r>
      </w:ins>
      <w:ins w:id="32" w:author="Nebelung, H." w:date="2013-10-14T17:48:00Z">
        <w:r w:rsidRPr="002944EA">
          <w:rPr>
            <w:bCs/>
            <w:rPrChange w:id="33" w:author="Nebelung, H." w:date="2013-10-14T17:56:00Z">
              <w:rPr>
                <w:b/>
                <w:bCs/>
                <w:lang w:val="en-GB"/>
              </w:rPr>
            </w:rPrChange>
          </w:rPr>
          <w:t xml:space="preserve">his programming language </w:t>
        </w:r>
      </w:ins>
      <w:ins w:id="34" w:author="Nebelung, H." w:date="2013-10-14T17:52:00Z">
        <w:r w:rsidRPr="002944EA">
          <w:rPr>
            <w:bCs/>
            <w:rPrChange w:id="35" w:author="Nebelung, H." w:date="2013-10-14T17:56:00Z">
              <w:rPr>
                <w:b/>
                <w:bCs/>
                <w:lang w:val="en-GB"/>
              </w:rPr>
            </w:rPrChange>
          </w:rPr>
          <w:t xml:space="preserve">download from </w:t>
        </w:r>
      </w:ins>
      <w:r w:rsidR="002944EA">
        <w:rPr>
          <w:bCs/>
        </w:rPr>
        <w:fldChar w:fldCharType="begin"/>
      </w:r>
      <w:r w:rsidR="002944EA">
        <w:rPr>
          <w:bCs/>
        </w:rPr>
        <w:instrText xml:space="preserve"> HYPERLINK "http://www.python.org/download/" </w:instrText>
      </w:r>
      <w:r w:rsidR="002944EA">
        <w:rPr>
          <w:bCs/>
        </w:rPr>
      </w:r>
      <w:r w:rsidR="002944EA">
        <w:rPr>
          <w:bCs/>
        </w:rPr>
        <w:fldChar w:fldCharType="separate"/>
      </w:r>
      <w:ins w:id="36" w:author="Nebelung, H." w:date="2013-10-14T17:52:00Z">
        <w:r w:rsidRPr="002944EA">
          <w:rPr>
            <w:rStyle w:val="Hyperlink"/>
            <w:bCs/>
            <w:rPrChange w:id="37" w:author="Nebelung, H." w:date="2013-10-14T17:56:00Z">
              <w:rPr>
                <w:b/>
                <w:bCs/>
                <w:lang w:val="en-GB"/>
              </w:rPr>
            </w:rPrChange>
          </w:rPr>
          <w:t>http://www.python.org/download/</w:t>
        </w:r>
      </w:ins>
      <w:r w:rsidR="002944EA">
        <w:rPr>
          <w:bCs/>
        </w:rPr>
        <w:fldChar w:fldCharType="end"/>
      </w:r>
    </w:p>
    <w:p w:rsidR="00680D66" w:rsidRDefault="00680D66" w:rsidP="0041727D">
      <w:pPr>
        <w:pStyle w:val="berschrift2"/>
        <w:rPr>
          <w:lang w:val="en-GB"/>
        </w:rPr>
      </w:pPr>
      <w:bookmarkStart w:id="38" w:name="_Toc305439323"/>
      <w:r>
        <w:rPr>
          <w:lang w:val="en-GB"/>
        </w:rPr>
        <w:lastRenderedPageBreak/>
        <w:t>Tools Required for Building Setup</w:t>
      </w:r>
      <w:bookmarkEnd w:id="38"/>
    </w:p>
    <w:p w:rsidR="00680D66" w:rsidRPr="00421E29" w:rsidRDefault="00680D66" w:rsidP="00051BFD">
      <w:pPr>
        <w:numPr>
          <w:ilvl w:val="0"/>
          <w:numId w:val="8"/>
        </w:numPr>
        <w:spacing w:before="240"/>
        <w:rPr>
          <w:lang w:val="en-GB"/>
        </w:rPr>
      </w:pPr>
      <w:r>
        <w:rPr>
          <w:b/>
          <w:lang w:val="en-GB"/>
        </w:rPr>
        <w:t xml:space="preserve">NSIS </w:t>
      </w:r>
      <w:r>
        <w:t xml:space="preserve">version 2.44 or higher. </w:t>
      </w:r>
      <w:r>
        <w:rPr>
          <w:lang w:val="en-GB"/>
        </w:rPr>
        <w:t xml:space="preserve">This program is free and can be downloaded from </w:t>
      </w:r>
      <w:hyperlink r:id="rId14" w:history="1">
        <w:r w:rsidRPr="005117CE">
          <w:rPr>
            <w:rStyle w:val="Hyperlink"/>
            <w:lang w:val="en-GB"/>
          </w:rPr>
          <w:t>nsis.sourceforge.net/Download</w:t>
        </w:r>
      </w:hyperlink>
      <w:r>
        <w:rPr>
          <w:lang w:val="en-GB"/>
        </w:rPr>
        <w:t xml:space="preserve"> . </w:t>
      </w:r>
      <w:r>
        <w:rPr>
          <w:lang w:val="en-GB"/>
        </w:rPr>
        <w:br/>
      </w:r>
      <w:r>
        <w:rPr>
          <w:b/>
          <w:bCs/>
          <w:lang w:val="en-GB"/>
        </w:rPr>
        <w:t>Patch for large strings</w:t>
      </w:r>
      <w:r>
        <w:t xml:space="preserve"> has to be applied. Download from the NSIS Special build section </w:t>
      </w:r>
      <w:hyperlink r:id="rId15" w:tooltip="http://prdownloads.sourceforge.net/nsis/nsis-2.46-strlen_8192.zip?download" w:history="1">
        <w:r w:rsidRPr="00421E29">
          <w:rPr>
            <w:rStyle w:val="Hyperlink"/>
            <w:sz w:val="25"/>
            <w:szCs w:val="25"/>
          </w:rPr>
          <w:t xml:space="preserve"> large strings build</w:t>
        </w:r>
      </w:hyperlink>
      <w:r>
        <w:rPr>
          <w:rFonts w:ascii="Arial" w:hAnsi="Arial" w:cs="Arial"/>
          <w:color w:val="000000"/>
          <w:sz w:val="25"/>
          <w:szCs w:val="25"/>
        </w:rPr>
        <w:t xml:space="preserve"> .</w:t>
      </w:r>
    </w:p>
    <w:p w:rsidR="00680D66" w:rsidRDefault="00680D66" w:rsidP="0041727D">
      <w:pPr>
        <w:pStyle w:val="berschrift2"/>
        <w:rPr>
          <w:lang w:val="en-GB"/>
        </w:rPr>
      </w:pPr>
      <w:bookmarkStart w:id="39" w:name="_Toc305439324"/>
      <w:r>
        <w:rPr>
          <w:lang w:val="en-GB"/>
        </w:rPr>
        <w:t>Tools Required for Building Documentation</w:t>
      </w:r>
      <w:bookmarkEnd w:id="39"/>
      <w:r>
        <w:rPr>
          <w:lang w:val="en-GB"/>
        </w:rPr>
        <w:t xml:space="preserve"> </w:t>
      </w:r>
    </w:p>
    <w:p w:rsidR="00680D66" w:rsidRDefault="00680D66">
      <w:pPr>
        <w:numPr>
          <w:ilvl w:val="0"/>
          <w:numId w:val="8"/>
        </w:numPr>
        <w:spacing w:before="240"/>
        <w:rPr>
          <w:lang w:val="en-GB"/>
        </w:rPr>
      </w:pPr>
      <w:r>
        <w:rPr>
          <w:b/>
          <w:bCs/>
          <w:lang w:val="en-GB"/>
        </w:rPr>
        <w:t>Doxygen</w:t>
      </w:r>
      <w:r>
        <w:rPr>
          <w:lang w:val="en-GB"/>
        </w:rPr>
        <w:t xml:space="preserve"> version 1.6.1 or higher. This program is free and can be downloaded from </w:t>
      </w:r>
      <w:hyperlink r:id="rId16" w:history="1">
        <w:r>
          <w:rPr>
            <w:rStyle w:val="Hyperlink"/>
            <w:lang w:val="en-GB"/>
          </w:rPr>
          <w:t>www.stack.nl/~dimitri/doxygen</w:t>
        </w:r>
      </w:hyperlink>
      <w:r>
        <w:rPr>
          <w:lang w:val="en-GB"/>
        </w:rPr>
        <w:t xml:space="preserve">. You need to add the </w:t>
      </w:r>
      <w:r>
        <w:rPr>
          <w:i/>
          <w:lang w:val="en-GB"/>
        </w:rPr>
        <w:t>bin</w:t>
      </w:r>
      <w:r>
        <w:rPr>
          <w:lang w:val="en-GB"/>
        </w:rPr>
        <w:t xml:space="preserve"> folder of the installation directory (e.g. “C:\Programme\doxygen\bin”) to your PATH variable.</w:t>
      </w:r>
    </w:p>
    <w:p w:rsidR="00680D66" w:rsidRDefault="00680D66">
      <w:pPr>
        <w:numPr>
          <w:ilvl w:val="0"/>
          <w:numId w:val="8"/>
        </w:numPr>
        <w:spacing w:before="240"/>
        <w:rPr>
          <w:lang w:val="en-GB"/>
        </w:rPr>
      </w:pPr>
      <w:r>
        <w:rPr>
          <w:b/>
          <w:lang w:val="en-GB"/>
        </w:rPr>
        <w:t>Microsoft HTML Help Workshop</w:t>
      </w:r>
      <w:r>
        <w:rPr>
          <w:lang w:val="en-GB"/>
        </w:rPr>
        <w:t xml:space="preserve">. This program is free and can be downloaded from </w:t>
      </w:r>
      <w:hyperlink r:id="rId17" w:history="1">
        <w:r>
          <w:rPr>
            <w:rStyle w:val="Hyperlink"/>
            <w:lang w:val="en-GB"/>
          </w:rPr>
          <w:t>download.microsoft.com</w:t>
        </w:r>
      </w:hyperlink>
      <w:r>
        <w:rPr>
          <w:lang w:val="en-GB"/>
        </w:rPr>
        <w:t xml:space="preserve"> (search for “Microsoft HTML Help Workshop”). You need to add the installation directory (e.g. “C:\Programme\HTML Help Workshop”) to your PATH variable.</w:t>
      </w:r>
    </w:p>
    <w:p w:rsidR="00680D66" w:rsidRDefault="00680D66">
      <w:pPr>
        <w:numPr>
          <w:ilvl w:val="0"/>
          <w:numId w:val="8"/>
        </w:numPr>
        <w:spacing w:before="240"/>
        <w:rPr>
          <w:lang w:val="en-GB"/>
        </w:rPr>
      </w:pPr>
      <w:r>
        <w:rPr>
          <w:b/>
          <w:lang w:val="en-GB"/>
        </w:rPr>
        <w:t xml:space="preserve">GraphViz </w:t>
      </w:r>
      <w:r>
        <w:t xml:space="preserve">v2.2 </w:t>
      </w:r>
      <w:r>
        <w:rPr>
          <w:lang w:val="en-GB"/>
        </w:rPr>
        <w:t xml:space="preserve">or higher. This program is free and can be downloaded from </w:t>
      </w:r>
      <w:hyperlink r:id="rId18" w:history="1">
        <w:hyperlink r:id="rId19" w:history="1">
          <w:r>
            <w:rPr>
              <w:rStyle w:val="Hyperlink"/>
              <w:lang w:val="en-GB"/>
            </w:rPr>
            <w:t>www.graphviz.org</w:t>
          </w:r>
        </w:hyperlink>
        <w:r>
          <w:rPr>
            <w:lang w:val="en-GB"/>
          </w:rPr>
          <w:t>.</w:t>
        </w:r>
      </w:hyperlink>
      <w:r>
        <w:rPr>
          <w:lang w:val="en-GB"/>
        </w:rPr>
        <w:t xml:space="preserve">. </w:t>
      </w:r>
    </w:p>
    <w:p w:rsidR="00680D66" w:rsidRDefault="00680D66">
      <w:pPr>
        <w:numPr>
          <w:ilvl w:val="0"/>
          <w:numId w:val="8"/>
        </w:numPr>
        <w:spacing w:before="240"/>
        <w:rPr>
          <w:lang w:val="en-GB"/>
        </w:rPr>
      </w:pPr>
      <w:r>
        <w:rPr>
          <w:b/>
          <w:lang w:val="en-GB"/>
        </w:rPr>
        <w:t xml:space="preserve">Highlight </w:t>
      </w:r>
      <w:r w:rsidRPr="00354FFC">
        <w:rPr>
          <w:lang w:val="en-GB"/>
        </w:rPr>
        <w:t>v3.1</w:t>
      </w:r>
      <w:r>
        <w:rPr>
          <w:lang w:val="en-GB"/>
        </w:rPr>
        <w:t xml:space="preserve"> or higher. This program is free and can be downloaded from </w:t>
      </w:r>
      <w:hyperlink r:id="rId20" w:history="1">
        <w:r w:rsidRPr="00354FFC">
          <w:rPr>
            <w:rStyle w:val="Hyperlink"/>
            <w:lang w:val="en-GB"/>
          </w:rPr>
          <w:t>www.andre-simon.de/</w:t>
        </w:r>
      </w:hyperlink>
    </w:p>
    <w:p w:rsidR="00680D66" w:rsidRDefault="00680D66">
      <w:pPr>
        <w:pStyle w:val="berschrift2"/>
        <w:rPr>
          <w:lang w:val="en-GB"/>
        </w:rPr>
      </w:pPr>
      <w:bookmarkStart w:id="40" w:name="_Toc305439325"/>
      <w:r>
        <w:rPr>
          <w:lang w:val="en-GB"/>
        </w:rPr>
        <w:t>Optional Tools</w:t>
      </w:r>
      <w:bookmarkEnd w:id="40"/>
      <w:r>
        <w:rPr>
          <w:lang w:val="en-GB"/>
        </w:rPr>
        <w:t xml:space="preserve"> </w:t>
      </w:r>
    </w:p>
    <w:p w:rsidR="00680D66" w:rsidRDefault="00680D66">
      <w:pPr>
        <w:pStyle w:val="Block"/>
        <w:rPr>
          <w:lang w:val="en-GB"/>
        </w:rPr>
      </w:pPr>
      <w:r>
        <w:rPr>
          <w:lang w:val="en-GB"/>
        </w:rPr>
        <w:t>The following tools need to be installed on your computer if you want use all provided command line utilities like, e.g. ZipThisDriectory.cmd:</w:t>
      </w:r>
    </w:p>
    <w:p w:rsidR="00680D66" w:rsidRDefault="00680D66">
      <w:pPr>
        <w:numPr>
          <w:ilvl w:val="0"/>
          <w:numId w:val="8"/>
        </w:numPr>
        <w:spacing w:before="240"/>
        <w:rPr>
          <w:lang w:val="en-GB"/>
        </w:rPr>
      </w:pPr>
      <w:r>
        <w:rPr>
          <w:b/>
          <w:lang w:val="en-GB"/>
        </w:rPr>
        <w:t xml:space="preserve">Cygwin </w:t>
      </w:r>
      <w:r>
        <w:rPr>
          <w:lang w:val="en-GB"/>
        </w:rPr>
        <w:t xml:space="preserve">version 1.5 or higher. This program is free and can be downloaded from </w:t>
      </w:r>
      <w:hyperlink r:id="rId21" w:history="1">
        <w:r>
          <w:rPr>
            <w:rStyle w:val="Hyperlink"/>
            <w:lang w:val="en-GB"/>
          </w:rPr>
          <w:t>www.cygwin.com</w:t>
        </w:r>
      </w:hyperlink>
      <w:r>
        <w:rPr>
          <w:lang w:val="en-GB"/>
        </w:rPr>
        <w:t xml:space="preserve">. You need to add the </w:t>
      </w:r>
      <w:r>
        <w:rPr>
          <w:i/>
          <w:lang w:val="en-GB"/>
        </w:rPr>
        <w:t>bin</w:t>
      </w:r>
      <w:r>
        <w:rPr>
          <w:lang w:val="en-GB"/>
        </w:rPr>
        <w:t xml:space="preserve"> folder of the installation directory (e.g. “C:\Programme\cygwin\bin”) to your PATH variable. You need to add it to the front of the list of directories because otherwise Cygwin’s find tool is masked by Window’s find tool.</w:t>
      </w:r>
    </w:p>
    <w:p w:rsidR="00680D66" w:rsidRDefault="00680D66">
      <w:pPr>
        <w:numPr>
          <w:ilvl w:val="0"/>
          <w:numId w:val="8"/>
        </w:numPr>
        <w:spacing w:before="240"/>
        <w:rPr>
          <w:lang w:val="en-GB"/>
        </w:rPr>
      </w:pPr>
      <w:r>
        <w:rPr>
          <w:b/>
          <w:lang w:val="en-GB"/>
        </w:rPr>
        <w:t xml:space="preserve">7-Zip </w:t>
      </w:r>
      <w:r>
        <w:rPr>
          <w:lang w:val="en-GB"/>
        </w:rPr>
        <w:t xml:space="preserve">version 1.5 or higher. This program is free and can be downloaded from </w:t>
      </w:r>
      <w:hyperlink r:id="rId22" w:history="1">
        <w:r>
          <w:rPr>
            <w:rStyle w:val="Hyperlink"/>
            <w:lang w:val="en-GB"/>
          </w:rPr>
          <w:t>www.7-zip.org.</w:t>
        </w:r>
      </w:hyperlink>
      <w:r>
        <w:rPr>
          <w:lang w:val="en-GB"/>
        </w:rPr>
        <w:t xml:space="preserve"> You need to add the </w:t>
      </w:r>
      <w:r>
        <w:rPr>
          <w:i/>
          <w:lang w:val="en-GB"/>
        </w:rPr>
        <w:t>bin</w:t>
      </w:r>
      <w:r>
        <w:rPr>
          <w:lang w:val="en-GB"/>
        </w:rPr>
        <w:t xml:space="preserve"> folder of the installation directory (e.g. “C:\Programme\7-Zip”) to your PATH variable.</w:t>
      </w:r>
    </w:p>
    <w:p w:rsidR="00680D66" w:rsidRDefault="00680D66">
      <w:pPr>
        <w:numPr>
          <w:ilvl w:val="0"/>
          <w:numId w:val="8"/>
        </w:numPr>
        <w:spacing w:before="240"/>
        <w:rPr>
          <w:lang w:val="en-GB"/>
        </w:rPr>
      </w:pPr>
      <w:r>
        <w:rPr>
          <w:b/>
          <w:bCs/>
          <w:lang w:val="en-GB"/>
        </w:rPr>
        <w:t>S</w:t>
      </w:r>
      <w:del w:id="41" w:author="Nebelung, H." w:date="2013-10-14T17:34:00Z">
        <w:r w:rsidDel="000D0785">
          <w:rPr>
            <w:b/>
            <w:bCs/>
            <w:lang w:val="en-GB"/>
          </w:rPr>
          <w:delText>i</w:delText>
        </w:r>
      </w:del>
      <w:r>
        <w:rPr>
          <w:b/>
          <w:bCs/>
          <w:lang w:val="en-GB"/>
        </w:rPr>
        <w:t>l</w:t>
      </w:r>
      <w:ins w:id="42" w:author="Nebelung, H." w:date="2013-10-14T17:34:00Z">
        <w:r w:rsidR="000D0785">
          <w:rPr>
            <w:b/>
            <w:bCs/>
            <w:lang w:val="en-GB"/>
          </w:rPr>
          <w:t>i</w:t>
        </w:r>
      </w:ins>
      <w:r>
        <w:rPr>
          <w:b/>
          <w:bCs/>
          <w:lang w:val="en-GB"/>
        </w:rPr>
        <w:t>kSVN</w:t>
      </w:r>
      <w:r>
        <w:rPr>
          <w:lang w:val="en-GB"/>
        </w:rPr>
        <w:t xml:space="preserve"> version 1.6.5 or higher. This program is free and can be downloaded from </w:t>
      </w:r>
      <w:hyperlink r:id="rId23" w:history="1">
        <w:r>
          <w:rPr>
            <w:rStyle w:val="Hyperlink"/>
            <w:lang w:val="en-GB"/>
          </w:rPr>
          <w:t>www.sliksvn.com</w:t>
        </w:r>
      </w:hyperlink>
      <w:r>
        <w:rPr>
          <w:lang w:val="en-GB"/>
        </w:rPr>
        <w:t xml:space="preserve">. </w:t>
      </w:r>
    </w:p>
    <w:p w:rsidR="00680D66" w:rsidRPr="00B92C31" w:rsidRDefault="00680D66" w:rsidP="009C3999">
      <w:pPr>
        <w:numPr>
          <w:ilvl w:val="0"/>
          <w:numId w:val="8"/>
        </w:numPr>
        <w:spacing w:before="240"/>
        <w:rPr>
          <w:lang w:val="en-GB"/>
        </w:rPr>
      </w:pPr>
      <w:r>
        <w:rPr>
          <w:b/>
          <w:bCs/>
          <w:lang w:val="en-GB"/>
        </w:rPr>
        <w:t xml:space="preserve">Ant </w:t>
      </w:r>
      <w:r>
        <w:t>version 1.7 or higher</w:t>
      </w:r>
      <w:r>
        <w:rPr>
          <w:lang w:val="en-GB"/>
        </w:rPr>
        <w:t>. This program is free and can be downloaded from</w:t>
      </w:r>
      <w:r>
        <w:t xml:space="preserve"> </w:t>
      </w:r>
      <w:hyperlink r:id="rId24" w:history="1">
        <w:r>
          <w:rPr>
            <w:rStyle w:val="Hyperlink"/>
          </w:rPr>
          <w:t>ant.apache.org</w:t>
        </w:r>
      </w:hyperlink>
      <w:r>
        <w:t>.</w:t>
      </w:r>
    </w:p>
    <w:p w:rsidR="00680D66" w:rsidRPr="00B92C31" w:rsidRDefault="00680D66" w:rsidP="00DC2776">
      <w:pPr>
        <w:numPr>
          <w:ilvl w:val="0"/>
          <w:numId w:val="8"/>
        </w:numPr>
        <w:spacing w:before="240"/>
      </w:pPr>
      <w:r>
        <w:rPr>
          <w:b/>
          <w:bCs/>
          <w:lang w:val="en-GB"/>
        </w:rPr>
        <w:t xml:space="preserve">CppCheck </w:t>
      </w:r>
      <w:r w:rsidR="00084712" w:rsidRPr="00B92C31">
        <w:t>version 1.5.1</w:t>
      </w:r>
      <w:r>
        <w:t xml:space="preserve"> or higher. </w:t>
      </w:r>
      <w:r>
        <w:rPr>
          <w:lang w:val="en-GB"/>
        </w:rPr>
        <w:t xml:space="preserve">This program is free and can be downloaded from </w:t>
      </w:r>
      <w:hyperlink r:id="rId25" w:history="1">
        <w:r w:rsidRPr="005117CE">
          <w:rPr>
            <w:rStyle w:val="Hyperlink"/>
            <w:lang w:val="en-GB"/>
          </w:rPr>
          <w:t>cppcheck.sourceforge.net</w:t>
        </w:r>
      </w:hyperlink>
      <w:r>
        <w:rPr>
          <w:lang w:val="en-GB"/>
        </w:rPr>
        <w:t xml:space="preserve"> </w:t>
      </w:r>
    </w:p>
    <w:p w:rsidR="00680D66" w:rsidRDefault="00680D66">
      <w:pPr>
        <w:pStyle w:val="berschrift2"/>
        <w:rPr>
          <w:lang w:val="en-GB"/>
        </w:rPr>
      </w:pPr>
      <w:bookmarkStart w:id="43" w:name="_Toc305439326"/>
      <w:r>
        <w:rPr>
          <w:lang w:val="en-GB"/>
        </w:rPr>
        <w:t>Building and Testing Manually</w:t>
      </w:r>
      <w:bookmarkEnd w:id="43"/>
    </w:p>
    <w:p w:rsidR="00680D66" w:rsidRDefault="00680D66">
      <w:pPr>
        <w:pStyle w:val="Block"/>
        <w:rPr>
          <w:lang w:val="en-GB"/>
        </w:rPr>
      </w:pPr>
      <w:r>
        <w:rPr>
          <w:lang w:val="en-GB"/>
        </w:rPr>
        <w:t>Take the following steps to build and test GenICam manually.</w:t>
      </w:r>
    </w:p>
    <w:p w:rsidR="00680D66" w:rsidRDefault="00680D66">
      <w:pPr>
        <w:numPr>
          <w:ilvl w:val="0"/>
          <w:numId w:val="6"/>
        </w:numPr>
        <w:spacing w:before="240"/>
        <w:rPr>
          <w:lang w:val="en-GB"/>
        </w:rPr>
      </w:pPr>
      <w:r>
        <w:rPr>
          <w:lang w:val="en-GB"/>
        </w:rPr>
        <w:lastRenderedPageBreak/>
        <w:t xml:space="preserve">Extract the whole GenICam file tree from the SNV repository to some arbitrary location </w:t>
      </w:r>
    </w:p>
    <w:p w:rsidR="00680D66" w:rsidRDefault="00680D66">
      <w:pPr>
        <w:numPr>
          <w:ilvl w:val="1"/>
          <w:numId w:val="6"/>
        </w:numPr>
        <w:spacing w:before="240"/>
        <w:rPr>
          <w:lang w:val="en-GB"/>
        </w:rPr>
      </w:pPr>
      <w:r>
        <w:rPr>
          <w:lang w:val="en-GB"/>
        </w:rPr>
        <w:t xml:space="preserve">Use the explorer to create a new folder, e.g. </w:t>
      </w:r>
      <w:r>
        <w:rPr>
          <w:b/>
          <w:bCs/>
          <w:lang w:val="en-GB"/>
        </w:rPr>
        <w:t xml:space="preserve">C:\Projects\genicam. </w:t>
      </w:r>
      <w:r>
        <w:rPr>
          <w:bCs/>
          <w:lang w:val="en-GB"/>
        </w:rPr>
        <w:t>A</w:t>
      </w:r>
      <w:r>
        <w:rPr>
          <w:lang w:val="en-GB"/>
        </w:rPr>
        <w:t>void locations with a blank in the path name, e.g. “c:\my home”.</w:t>
      </w:r>
    </w:p>
    <w:p w:rsidR="00680D66" w:rsidRDefault="00680D66">
      <w:pPr>
        <w:numPr>
          <w:ilvl w:val="1"/>
          <w:numId w:val="6"/>
        </w:numPr>
        <w:spacing w:before="240"/>
        <w:rPr>
          <w:lang w:val="en-GB"/>
        </w:rPr>
      </w:pPr>
      <w:r>
        <w:rPr>
          <w:lang w:val="en-GB"/>
        </w:rPr>
        <w:t xml:space="preserve">In the context menu of that folder choose </w:t>
      </w:r>
      <w:r w:rsidR="000D0785">
        <w:rPr>
          <w:noProof/>
          <w:lang w:val="de-DE"/>
        </w:rPr>
        <w:pict>
          <v:shape id="Bild 3" o:spid="_x0000_i1025" type="#_x0000_t75" style="width:169.1pt;height:18.6pt;visibility:visible">
            <v:imagedata r:id="rId26" o:title=""/>
          </v:shape>
        </w:pict>
      </w:r>
      <w:r>
        <w:rPr>
          <w:lang w:val="en-GB"/>
        </w:rPr>
        <w:t xml:space="preserve"> .</w:t>
      </w:r>
    </w:p>
    <w:p w:rsidR="00680D66" w:rsidRDefault="00680D66">
      <w:pPr>
        <w:numPr>
          <w:ilvl w:val="1"/>
          <w:numId w:val="6"/>
        </w:numPr>
        <w:spacing w:before="240"/>
        <w:rPr>
          <w:lang w:val="en-GB"/>
        </w:rPr>
      </w:pPr>
      <w:r>
        <w:rPr>
          <w:lang w:val="en-GB"/>
        </w:rPr>
        <w:t>Fill in the URL of the trunk and the directory just created</w:t>
      </w:r>
    </w:p>
    <w:p w:rsidR="00680D66" w:rsidRDefault="000D0785">
      <w:pPr>
        <w:spacing w:before="240"/>
        <w:ind w:left="1416"/>
        <w:rPr>
          <w:lang w:val="en-GB"/>
        </w:rPr>
      </w:pPr>
      <w:r>
        <w:rPr>
          <w:noProof/>
          <w:lang w:val="de-DE"/>
        </w:rPr>
        <w:pict>
          <v:shape id="Bild 4" o:spid="_x0000_i1026" type="#_x0000_t75" style="width:339.8pt;height:259.7pt;visibility:visible">
            <v:imagedata r:id="rId27" o:title=""/>
          </v:shape>
        </w:pict>
      </w:r>
    </w:p>
    <w:p w:rsidR="00680D66" w:rsidRDefault="00680D66">
      <w:pPr>
        <w:numPr>
          <w:ilvl w:val="1"/>
          <w:numId w:val="6"/>
        </w:numPr>
        <w:spacing w:before="240"/>
        <w:rPr>
          <w:lang w:val="en-GB"/>
        </w:rPr>
      </w:pPr>
      <w:r>
        <w:rPr>
          <w:lang w:val="en-GB"/>
        </w:rPr>
        <w:t>After clicking the ok button you are asked for authentication. Use your login data for the Trac system.</w:t>
      </w:r>
    </w:p>
    <w:p w:rsidR="00680D66" w:rsidRDefault="000D0785">
      <w:pPr>
        <w:spacing w:before="240"/>
        <w:ind w:left="1416"/>
        <w:rPr>
          <w:lang w:val="en-GB"/>
        </w:rPr>
      </w:pPr>
      <w:r>
        <w:rPr>
          <w:noProof/>
          <w:lang w:val="de-DE"/>
        </w:rPr>
        <w:pict>
          <v:shape id="Bild 5" o:spid="_x0000_i1027" type="#_x0000_t75" style="width:248.35pt;height:167.45pt;visibility:visible">
            <v:imagedata r:id="rId28" o:title=""/>
          </v:shape>
        </w:pict>
      </w:r>
    </w:p>
    <w:p w:rsidR="00680D66" w:rsidRDefault="00680D66">
      <w:pPr>
        <w:spacing w:before="240"/>
        <w:rPr>
          <w:lang w:val="en-GB"/>
        </w:rPr>
      </w:pPr>
      <w:r>
        <w:rPr>
          <w:lang w:val="en-GB"/>
        </w:rPr>
        <w:tab/>
      </w:r>
      <w:r>
        <w:rPr>
          <w:lang w:val="en-GB"/>
        </w:rPr>
        <w:tab/>
        <w:t>Note : you may need to add your proxy settings to TortoiseSVN’s settings.</w:t>
      </w:r>
    </w:p>
    <w:p w:rsidR="00680D66" w:rsidRPr="00020F4E" w:rsidRDefault="00680D66" w:rsidP="003C056A">
      <w:pPr>
        <w:numPr>
          <w:ilvl w:val="0"/>
          <w:numId w:val="6"/>
        </w:numPr>
        <w:spacing w:before="240"/>
        <w:rPr>
          <w:lang w:val="en-GB"/>
        </w:rPr>
      </w:pPr>
      <w:r w:rsidRPr="003C056A">
        <w:rPr>
          <w:lang w:val="en-GB"/>
        </w:rPr>
        <w:lastRenderedPageBreak/>
        <w:t>In order to build the Win64 version you MUST first build the Win32 version because the Win64 cross tool chain uses the Win32 version of the GenApiPreProcessor.</w:t>
      </w:r>
      <w:r>
        <w:rPr>
          <w:lang w:val="en-GB"/>
        </w:rPr>
        <w:t xml:space="preserve"> </w:t>
      </w:r>
      <w:r w:rsidRPr="003C056A">
        <w:rPr>
          <w:lang w:val="en-GB"/>
        </w:rPr>
        <w:t>Start VisualStudio and load the GenICam solution by invoking StartStudio.cmd. This batch file takes</w:t>
      </w:r>
      <w:r w:rsidRPr="00020F4E">
        <w:rPr>
          <w:lang w:val="en-GB"/>
        </w:rPr>
        <w:t xml:space="preserve"> three parameters:</w:t>
      </w:r>
    </w:p>
    <w:p w:rsidR="00680D66" w:rsidRDefault="00680D66">
      <w:pPr>
        <w:spacing w:before="240"/>
        <w:ind w:left="720"/>
        <w:rPr>
          <w:i/>
          <w:iCs/>
          <w:lang w:val="en-GB"/>
        </w:rPr>
      </w:pPr>
      <w:r>
        <w:rPr>
          <w:b/>
          <w:bCs/>
          <w:lang w:val="en-GB"/>
        </w:rPr>
        <w:t xml:space="preserve">     StartStudio</w:t>
      </w:r>
      <w:r>
        <w:rPr>
          <w:lang w:val="en-GB"/>
        </w:rPr>
        <w:t xml:space="preserve"> </w:t>
      </w:r>
      <w:r>
        <w:rPr>
          <w:i/>
          <w:iCs/>
          <w:lang w:val="en-GB"/>
        </w:rPr>
        <w:t>Studio</w:t>
      </w:r>
      <w:r>
        <w:rPr>
          <w:lang w:val="en-GB"/>
        </w:rPr>
        <w:t xml:space="preserve"> [</w:t>
      </w:r>
      <w:r>
        <w:rPr>
          <w:i/>
          <w:iCs/>
          <w:lang w:val="en-GB"/>
        </w:rPr>
        <w:t>Module</w:t>
      </w:r>
      <w:r>
        <w:t>]</w:t>
      </w:r>
      <w:r>
        <w:rPr>
          <w:lang w:val="en-GB"/>
        </w:rPr>
        <w:t xml:space="preserve"> [</w:t>
      </w:r>
      <w:r>
        <w:rPr>
          <w:i/>
          <w:iCs/>
          <w:lang w:val="en-GB"/>
        </w:rPr>
        <w:t>Platform</w:t>
      </w:r>
      <w:r>
        <w:t>]</w:t>
      </w:r>
    </w:p>
    <w:p w:rsidR="00680D66" w:rsidRDefault="00680D66">
      <w:pPr>
        <w:spacing w:before="240"/>
        <w:ind w:left="720"/>
      </w:pPr>
      <w:r>
        <w:t xml:space="preserve">with </w:t>
      </w:r>
    </w:p>
    <w:p w:rsidR="00680D66" w:rsidRDefault="00680D66">
      <w:pPr>
        <w:spacing w:before="240"/>
        <w:ind w:left="720"/>
        <w:rPr>
          <w:i/>
          <w:iCs/>
          <w:lang w:val="en-GB"/>
        </w:rPr>
      </w:pPr>
      <w:r>
        <w:rPr>
          <w:b/>
          <w:bCs/>
        </w:rPr>
        <w:t xml:space="preserve">     </w:t>
      </w:r>
      <w:r>
        <w:rPr>
          <w:b/>
          <w:bCs/>
          <w:lang w:val="en-GB"/>
        </w:rPr>
        <w:t xml:space="preserve">Studio = </w:t>
      </w:r>
      <w:r w:rsidR="00820581">
        <w:rPr>
          <w:i/>
          <w:iCs/>
          <w:lang w:val="en-GB"/>
        </w:rPr>
        <w:t xml:space="preserve">VS110, VS100, </w:t>
      </w:r>
      <w:r>
        <w:rPr>
          <w:i/>
          <w:iCs/>
          <w:lang w:val="en-GB"/>
        </w:rPr>
        <w:t>VS90, VS80, VC80express, VS71</w:t>
      </w:r>
      <w:r>
        <w:rPr>
          <w:i/>
          <w:iCs/>
          <w:lang w:val="en-GB"/>
        </w:rPr>
        <w:br/>
        <w:t xml:space="preserve">     </w:t>
      </w:r>
      <w:r>
        <w:rPr>
          <w:b/>
          <w:bCs/>
          <w:lang w:val="en-GB"/>
        </w:rPr>
        <w:t>Module =</w:t>
      </w:r>
      <w:r>
        <w:rPr>
          <w:i/>
          <w:iCs/>
          <w:lang w:val="en-GB"/>
        </w:rPr>
        <w:t xml:space="preserve"> GenICam, GenApi, CLParams </w:t>
      </w:r>
      <w:r>
        <w:rPr>
          <w:i/>
          <w:iCs/>
          <w:lang w:val="en-GB"/>
        </w:rPr>
        <w:br/>
        <w:t xml:space="preserve">     </w:t>
      </w:r>
      <w:r>
        <w:rPr>
          <w:b/>
          <w:bCs/>
          <w:lang w:val="en-GB"/>
        </w:rPr>
        <w:t>Platform</w:t>
      </w:r>
      <w:r>
        <w:rPr>
          <w:i/>
          <w:iCs/>
          <w:lang w:val="en-GB"/>
        </w:rPr>
        <w:t xml:space="preserve"> = Win32, Win64</w:t>
      </w:r>
    </w:p>
    <w:p w:rsidR="00680D66" w:rsidRDefault="00680D66">
      <w:pPr>
        <w:rPr>
          <w:lang w:val="en-GB"/>
        </w:rPr>
      </w:pPr>
    </w:p>
    <w:p w:rsidR="00680D66" w:rsidRDefault="00680D66">
      <w:pPr>
        <w:tabs>
          <w:tab w:val="left" w:pos="4536"/>
        </w:tabs>
        <w:ind w:left="708"/>
      </w:pPr>
      <w:r>
        <w:t>Examples:</w:t>
      </w:r>
      <w:r>
        <w:br/>
        <w:t xml:space="preserve">~ StartStudio VS90 </w:t>
      </w:r>
      <w:r>
        <w:tab/>
        <w:t>starts Visual Studio 2009</w:t>
      </w:r>
      <w:r>
        <w:br/>
        <w:t xml:space="preserve">~ StartStudio VS90 GenICam </w:t>
      </w:r>
      <w:r>
        <w:tab/>
        <w:t xml:space="preserve">starts Visual Studio 2009 and loads </w:t>
      </w:r>
      <w:r>
        <w:br/>
      </w:r>
      <w:r>
        <w:tab/>
        <w:t>GenICam.sln for Win32</w:t>
      </w:r>
      <w:r>
        <w:br/>
        <w:t>~ StartStudio VS90 GenICam Win64</w:t>
      </w:r>
      <w:r>
        <w:tab/>
        <w:t xml:space="preserve">starts Visual Studio 2009 and loads </w:t>
      </w:r>
      <w:r>
        <w:br/>
      </w:r>
      <w:r>
        <w:tab/>
        <w:t>GenICam.sln for Win64</w:t>
      </w:r>
    </w:p>
    <w:p w:rsidR="00680D66" w:rsidRDefault="00680D66">
      <w:pPr>
        <w:numPr>
          <w:ilvl w:val="0"/>
          <w:numId w:val="6"/>
        </w:numPr>
        <w:spacing w:before="240"/>
        <w:rPr>
          <w:lang w:val="en-GB"/>
        </w:rPr>
      </w:pPr>
      <w:r>
        <w:rPr>
          <w:lang w:val="en-GB"/>
        </w:rPr>
        <w:t>Build the solution</w:t>
      </w:r>
      <w:r>
        <w:rPr>
          <w:lang w:val="en-GB"/>
        </w:rPr>
        <w:br/>
      </w:r>
      <w:r>
        <w:rPr>
          <w:lang w:val="en-GB"/>
        </w:rPr>
        <w:br/>
        <w:t>In order to build the Debug version you MUST first build the Release version because the Debug build uses the Release version of the GenApiPreprocessor.</w:t>
      </w:r>
    </w:p>
    <w:p w:rsidR="00680D66" w:rsidRDefault="00680D66" w:rsidP="008360AD">
      <w:pPr>
        <w:spacing w:before="240"/>
        <w:ind w:left="708"/>
        <w:rPr>
          <w:lang w:val="en-GB"/>
        </w:rPr>
      </w:pPr>
      <w:r w:rsidRPr="008360AD">
        <w:rPr>
          <w:b/>
          <w:bCs/>
          <w:lang w:val="en-GB"/>
        </w:rPr>
        <w:t>BEWARE</w:t>
      </w:r>
      <w:r>
        <w:rPr>
          <w:lang w:val="en-GB"/>
        </w:rPr>
        <w:t xml:space="preserve">: For release builds you MUST use the </w:t>
      </w:r>
      <w:r w:rsidRPr="008360AD">
        <w:rPr>
          <w:i/>
          <w:iCs/>
          <w:lang w:val="en-GB"/>
        </w:rPr>
        <w:t>Release</w:t>
      </w:r>
      <w:r>
        <w:rPr>
          <w:lang w:val="en-GB"/>
        </w:rPr>
        <w:t xml:space="preserve"> configuration (and not </w:t>
      </w:r>
      <w:r w:rsidRPr="008360AD">
        <w:rPr>
          <w:i/>
          <w:iCs/>
          <w:lang w:val="en-GB"/>
        </w:rPr>
        <w:t>MinSizeRel</w:t>
      </w:r>
      <w:r>
        <w:rPr>
          <w:lang w:val="en-GB"/>
        </w:rPr>
        <w:t xml:space="preserve"> or </w:t>
      </w:r>
      <w:r w:rsidRPr="008360AD">
        <w:rPr>
          <w:i/>
          <w:iCs/>
          <w:lang w:val="en-GB"/>
        </w:rPr>
        <w:t>RelWithDebInfo</w:t>
      </w:r>
      <w:r>
        <w:rPr>
          <w:lang w:val="en-GB"/>
        </w:rPr>
        <w:t>).</w:t>
      </w:r>
    </w:p>
    <w:p w:rsidR="00680D66" w:rsidRDefault="00680D66">
      <w:pPr>
        <w:numPr>
          <w:ilvl w:val="0"/>
          <w:numId w:val="6"/>
        </w:numPr>
        <w:spacing w:before="240"/>
        <w:rPr>
          <w:lang w:val="en-GB"/>
        </w:rPr>
      </w:pPr>
      <w:r>
        <w:rPr>
          <w:lang w:val="en-GB"/>
        </w:rPr>
        <w:t xml:space="preserve">Configure the </w:t>
      </w:r>
      <w:r>
        <w:rPr>
          <w:b/>
          <w:lang w:val="en-GB"/>
        </w:rPr>
        <w:t>Debugging Properties</w:t>
      </w:r>
      <w:r>
        <w:rPr>
          <w:lang w:val="en-GB"/>
        </w:rPr>
        <w:t xml:space="preserve"> of the GenApiTest project</w:t>
      </w:r>
    </w:p>
    <w:p w:rsidR="00680D66" w:rsidRDefault="00680D66">
      <w:pPr>
        <w:spacing w:before="240"/>
        <w:ind w:left="708"/>
        <w:rPr>
          <w:lang w:val="en-GB"/>
        </w:rPr>
      </w:pPr>
      <w:r>
        <w:rPr>
          <w:lang w:val="en-GB"/>
        </w:rPr>
        <w:t xml:space="preserve">Command: </w:t>
      </w:r>
      <w:r>
        <w:rPr>
          <w:lang w:val="en-GB"/>
        </w:rPr>
        <w:tab/>
      </w:r>
      <w:r>
        <w:rPr>
          <w:lang w:val="en-GB"/>
        </w:rPr>
        <w:tab/>
      </w:r>
      <w:r>
        <w:rPr>
          <w:lang w:val="en-GB"/>
        </w:rPr>
        <w:tab/>
        <w:t xml:space="preserve">DllPluginTester_MDd_VC90_v1_2.exe </w:t>
      </w:r>
      <w:r>
        <w:rPr>
          <w:lang w:val="en-GB"/>
        </w:rPr>
        <w:br/>
        <w:t xml:space="preserve">Command Arguments : </w:t>
      </w:r>
      <w:r>
        <w:rPr>
          <w:lang w:val="en-GB"/>
        </w:rPr>
        <w:tab/>
        <w:t>-w $(TargetPath)</w:t>
      </w:r>
    </w:p>
    <w:p w:rsidR="00680D66" w:rsidRDefault="00680D66">
      <w:pPr>
        <w:spacing w:before="240"/>
        <w:ind w:left="708"/>
        <w:rPr>
          <w:lang w:val="en-GB"/>
        </w:rPr>
      </w:pPr>
      <w:r>
        <w:rPr>
          <w:lang w:val="en-GB"/>
        </w:rPr>
        <w:t>Note: this example assumes you are using VisualStudio 2008 and are in Debug mode.</w:t>
      </w:r>
    </w:p>
    <w:p w:rsidR="00680D66" w:rsidRDefault="00680D66">
      <w:pPr>
        <w:numPr>
          <w:ilvl w:val="0"/>
          <w:numId w:val="6"/>
        </w:numPr>
        <w:spacing w:before="240"/>
        <w:rPr>
          <w:lang w:val="en-GB"/>
        </w:rPr>
      </w:pPr>
      <w:r>
        <w:rPr>
          <w:lang w:val="en-GB"/>
        </w:rPr>
        <w:t>Press F5 to run the tests.</w:t>
      </w:r>
    </w:p>
    <w:p w:rsidR="00680D66" w:rsidRDefault="00680D66">
      <w:pPr>
        <w:numPr>
          <w:ilvl w:val="0"/>
          <w:numId w:val="6"/>
        </w:numPr>
        <w:spacing w:before="240"/>
        <w:rPr>
          <w:lang w:val="en-GB"/>
        </w:rPr>
      </w:pPr>
      <w:r>
        <w:rPr>
          <w:lang w:val="en-GB"/>
        </w:rPr>
        <w:t>Building the installer required the following additional steps:</w:t>
      </w:r>
    </w:p>
    <w:p w:rsidR="00680D66" w:rsidRDefault="00680D66">
      <w:pPr>
        <w:numPr>
          <w:ilvl w:val="1"/>
          <w:numId w:val="6"/>
        </w:numPr>
        <w:spacing w:before="240"/>
        <w:rPr>
          <w:lang w:val="en-GB"/>
        </w:rPr>
      </w:pPr>
      <w:r>
        <w:rPr>
          <w:lang w:val="en-GB"/>
        </w:rPr>
        <w:t>Build the Release configuration as described above</w:t>
      </w:r>
    </w:p>
    <w:p w:rsidR="00680D66" w:rsidRDefault="00680D66">
      <w:pPr>
        <w:numPr>
          <w:ilvl w:val="1"/>
          <w:numId w:val="6"/>
        </w:numPr>
        <w:spacing w:before="240"/>
        <w:rPr>
          <w:lang w:val="en-GB"/>
        </w:rPr>
      </w:pPr>
      <w:r>
        <w:rPr>
          <w:lang w:val="en-GB"/>
        </w:rPr>
        <w:t>Build the project PACKAGE manually</w:t>
      </w:r>
    </w:p>
    <w:p w:rsidR="00680D66" w:rsidRDefault="00680D66">
      <w:pPr>
        <w:numPr>
          <w:ilvl w:val="1"/>
          <w:numId w:val="6"/>
        </w:numPr>
        <w:spacing w:before="240"/>
        <w:rPr>
          <w:lang w:val="en-GB"/>
        </w:rPr>
      </w:pPr>
      <w:r>
        <w:rPr>
          <w:lang w:val="en-GB"/>
        </w:rPr>
        <w:t>The installer is found in the subdirectory described by the configuration you are building, e.g. Win32_i86_VS90. Its name looks like GenICam_VC90_Win32_i86_v1_2.exe</w:t>
      </w:r>
    </w:p>
    <w:p w:rsidR="00680D66" w:rsidRDefault="00680D66">
      <w:pPr>
        <w:numPr>
          <w:ilvl w:val="0"/>
          <w:numId w:val="6"/>
        </w:numPr>
        <w:spacing w:before="240"/>
        <w:rPr>
          <w:lang w:val="en-GB"/>
        </w:rPr>
      </w:pPr>
      <w:r>
        <w:rPr>
          <w:lang w:val="en-GB"/>
        </w:rPr>
        <w:t>Testing the installer</w:t>
      </w:r>
    </w:p>
    <w:p w:rsidR="00680D66" w:rsidRDefault="00680D66">
      <w:pPr>
        <w:numPr>
          <w:ilvl w:val="1"/>
          <w:numId w:val="6"/>
        </w:numPr>
        <w:spacing w:before="240"/>
        <w:rPr>
          <w:lang w:val="en-GB"/>
        </w:rPr>
      </w:pPr>
      <w:r>
        <w:rPr>
          <w:lang w:val="en-GB"/>
        </w:rPr>
        <w:t xml:space="preserve">Start the installer </w:t>
      </w:r>
    </w:p>
    <w:p w:rsidR="00680D66" w:rsidRDefault="00680D66">
      <w:pPr>
        <w:numPr>
          <w:ilvl w:val="1"/>
          <w:numId w:val="6"/>
        </w:numPr>
        <w:spacing w:before="240"/>
        <w:rPr>
          <w:lang w:val="en-GB"/>
        </w:rPr>
      </w:pPr>
      <w:r>
        <w:rPr>
          <w:lang w:val="en-GB"/>
        </w:rPr>
        <w:lastRenderedPageBreak/>
        <w:t xml:space="preserve">Choose an arbitrary location for installation, e.g. </w:t>
      </w:r>
    </w:p>
    <w:p w:rsidR="00680D66" w:rsidRDefault="000D0785">
      <w:pPr>
        <w:spacing w:before="240"/>
        <w:ind w:left="1080" w:firstLine="336"/>
        <w:rPr>
          <w:lang w:val="en-GB"/>
        </w:rPr>
      </w:pPr>
      <w:r>
        <w:rPr>
          <w:noProof/>
          <w:lang w:val="de-DE"/>
        </w:rPr>
        <w:pict>
          <v:shape id="Bild 6" o:spid="_x0000_i1028" type="#_x0000_t75" style="width:139.15pt;height:61.5pt;visibility:visible">
            <v:imagedata r:id="rId29" o:title=""/>
          </v:shape>
        </w:pict>
      </w:r>
    </w:p>
    <w:p w:rsidR="00680D66" w:rsidRDefault="00680D66">
      <w:pPr>
        <w:numPr>
          <w:ilvl w:val="1"/>
          <w:numId w:val="6"/>
        </w:numPr>
        <w:spacing w:before="240"/>
        <w:rPr>
          <w:lang w:val="en-GB"/>
        </w:rPr>
      </w:pPr>
      <w:r>
        <w:rPr>
          <w:lang w:val="en-GB"/>
        </w:rPr>
        <w:t xml:space="preserve">Select the configuration “Full Installation” </w:t>
      </w:r>
    </w:p>
    <w:p w:rsidR="00680D66" w:rsidRDefault="000D0785">
      <w:pPr>
        <w:spacing w:before="240"/>
        <w:ind w:left="1080" w:firstLine="336"/>
        <w:rPr>
          <w:lang w:val="en-GB"/>
        </w:rPr>
      </w:pPr>
      <w:r>
        <w:rPr>
          <w:noProof/>
          <w:lang w:val="de-DE"/>
        </w:rPr>
        <w:pict>
          <v:shape id="Bild 7" o:spid="_x0000_i1029" type="#_x0000_t75" style="width:131.85pt;height:90.6pt;visibility:visible">
            <v:imagedata r:id="rId30" o:title=""/>
          </v:shape>
        </w:pict>
      </w:r>
    </w:p>
    <w:p w:rsidR="00680D66" w:rsidRDefault="00680D66">
      <w:pPr>
        <w:numPr>
          <w:ilvl w:val="1"/>
          <w:numId w:val="6"/>
        </w:numPr>
        <w:spacing w:before="240"/>
        <w:rPr>
          <w:lang w:val="en-GB"/>
        </w:rPr>
      </w:pPr>
      <w:r>
        <w:rPr>
          <w:lang w:val="en-GB"/>
        </w:rPr>
        <w:t>Install the software. Note that the installer will add some global environment variables to your system, such as GENICAM_ROOT_V2_3 and add the binary directory to your PATH variable.</w:t>
      </w:r>
    </w:p>
    <w:p w:rsidR="00680D66" w:rsidRDefault="00680D66">
      <w:pPr>
        <w:numPr>
          <w:ilvl w:val="1"/>
          <w:numId w:val="6"/>
        </w:numPr>
        <w:spacing w:before="240"/>
        <w:rPr>
          <w:lang w:val="en-GB"/>
        </w:rPr>
      </w:pPr>
      <w:r>
        <w:rPr>
          <w:lang w:val="en-GB"/>
        </w:rPr>
        <w:t>Open a command shell in the GenApiTest subdirectory</w:t>
      </w:r>
    </w:p>
    <w:p w:rsidR="00680D66" w:rsidRDefault="00680D66">
      <w:pPr>
        <w:numPr>
          <w:ilvl w:val="1"/>
          <w:numId w:val="6"/>
        </w:numPr>
        <w:spacing w:before="240"/>
        <w:rPr>
          <w:lang w:val="en-GB"/>
        </w:rPr>
      </w:pPr>
      <w:r>
        <w:rPr>
          <w:lang w:val="en-GB"/>
        </w:rPr>
        <w:t xml:space="preserve">For Win32 run the batch file “CompileAndRunGenApiTest.cmd”. </w:t>
      </w:r>
    </w:p>
    <w:p w:rsidR="00680D66" w:rsidRDefault="000D0785">
      <w:pPr>
        <w:spacing w:before="240"/>
        <w:ind w:left="1080" w:firstLine="336"/>
        <w:rPr>
          <w:lang w:val="en-GB"/>
        </w:rPr>
      </w:pPr>
      <w:r>
        <w:rPr>
          <w:noProof/>
          <w:lang w:val="de-DE"/>
        </w:rPr>
        <w:pict>
          <v:shape id="Bild 8" o:spid="_x0000_i1030" type="#_x0000_t75" style="width:368.9pt;height:55.8pt;visibility:visible">
            <v:imagedata r:id="rId31" o:title=""/>
          </v:shape>
        </w:pict>
      </w:r>
    </w:p>
    <w:p w:rsidR="00680D66" w:rsidRDefault="00680D66">
      <w:pPr>
        <w:spacing w:before="240"/>
        <w:ind w:left="1418"/>
        <w:rPr>
          <w:lang w:val="en-GB"/>
        </w:rPr>
      </w:pPr>
      <w:r>
        <w:rPr>
          <w:lang w:val="en-GB"/>
        </w:rPr>
        <w:t>This file requires CMake to be installed. It will compile the local GenApiTest code relying on the environment variables set and the run the test code. Note that IncrediBuild will be used if it is installed.</w:t>
      </w:r>
    </w:p>
    <w:p w:rsidR="00680D66" w:rsidRDefault="00680D66">
      <w:pPr>
        <w:spacing w:before="240"/>
        <w:ind w:left="1418"/>
        <w:rPr>
          <w:lang w:val="en-GB"/>
        </w:rPr>
      </w:pPr>
      <w:r>
        <w:rPr>
          <w:lang w:val="en-GB"/>
        </w:rPr>
        <w:t>For Win64 run the batch file “RunGenApiTest.cmd”. This file only runs the tests and thus does not need a compiler of CMake to be present.</w:t>
      </w:r>
    </w:p>
    <w:p w:rsidR="00680D66" w:rsidRDefault="00680D66">
      <w:pPr>
        <w:numPr>
          <w:ilvl w:val="1"/>
          <w:numId w:val="6"/>
        </w:numPr>
        <w:spacing w:before="240"/>
        <w:rPr>
          <w:lang w:val="en-GB"/>
        </w:rPr>
      </w:pPr>
      <w:r>
        <w:rPr>
          <w:lang w:val="en-GB"/>
        </w:rPr>
        <w:t>Make sure the test are run successfully</w:t>
      </w:r>
    </w:p>
    <w:p w:rsidR="00680D66" w:rsidRDefault="000D0785">
      <w:pPr>
        <w:spacing w:before="240"/>
        <w:ind w:left="1080" w:firstLine="336"/>
        <w:rPr>
          <w:lang w:val="en-GB"/>
        </w:rPr>
      </w:pPr>
      <w:r>
        <w:rPr>
          <w:noProof/>
          <w:lang w:val="de-DE"/>
        </w:rPr>
        <w:pict>
          <v:shape id="Bild 9" o:spid="_x0000_i1031" type="#_x0000_t75" style="width:338.15pt;height:85.75pt;visibility:visible">
            <v:imagedata r:id="rId32" o:title=""/>
          </v:shape>
        </w:pict>
      </w:r>
    </w:p>
    <w:p w:rsidR="00680D66" w:rsidRDefault="00680D66">
      <w:pPr>
        <w:numPr>
          <w:ilvl w:val="1"/>
          <w:numId w:val="6"/>
        </w:numPr>
        <w:spacing w:before="240"/>
        <w:rPr>
          <w:lang w:val="en-GB"/>
        </w:rPr>
      </w:pPr>
      <w:r>
        <w:rPr>
          <w:lang w:val="en-GB"/>
        </w:rPr>
        <w:t>Run the Uninstaller which is located in the root of the installation folder</w:t>
      </w:r>
    </w:p>
    <w:p w:rsidR="00680D66" w:rsidRDefault="000D0785">
      <w:pPr>
        <w:spacing w:before="240"/>
        <w:ind w:left="1080" w:firstLine="336"/>
        <w:rPr>
          <w:lang w:val="en-GB"/>
        </w:rPr>
      </w:pPr>
      <w:r>
        <w:rPr>
          <w:noProof/>
          <w:lang w:val="de-DE"/>
        </w:rPr>
        <w:pict>
          <v:shape id="Bild 10" o:spid="_x0000_i1032" type="#_x0000_t75" style="width:62.3pt;height:12.95pt;visibility:visible">
            <v:imagedata r:id="rId33" o:title=""/>
          </v:shape>
        </w:pict>
      </w:r>
    </w:p>
    <w:p w:rsidR="00680D66" w:rsidRDefault="00680D66">
      <w:pPr>
        <w:spacing w:before="240"/>
        <w:ind w:left="1418"/>
        <w:rPr>
          <w:lang w:val="en-GB"/>
        </w:rPr>
      </w:pPr>
      <w:r>
        <w:rPr>
          <w:lang w:val="en-GB"/>
        </w:rPr>
        <w:lastRenderedPageBreak/>
        <w:t>This will delete the environment variables set during installation and remove GenICam from the PATH.</w:t>
      </w:r>
    </w:p>
    <w:p w:rsidR="00680D66" w:rsidRDefault="00680D66">
      <w:pPr>
        <w:numPr>
          <w:ilvl w:val="1"/>
          <w:numId w:val="6"/>
        </w:numPr>
        <w:spacing w:before="240"/>
        <w:rPr>
          <w:lang w:val="en-GB"/>
        </w:rPr>
      </w:pPr>
      <w:r>
        <w:rPr>
          <w:lang w:val="en-GB"/>
        </w:rPr>
        <w:t>Delete the installation folder manually. This is required because the installer does only delete files it has installed himself. However compiling the test code creates more files which are removed in this step.</w:t>
      </w:r>
    </w:p>
    <w:p w:rsidR="00680D66" w:rsidRDefault="00680D66">
      <w:pPr>
        <w:pStyle w:val="berschrift2"/>
      </w:pPr>
      <w:bookmarkStart w:id="44" w:name="_Toc305439327"/>
      <w:bookmarkStart w:id="45" w:name="_Ref138144271"/>
      <w:r>
        <w:t>Supporting a New VisualStudio ServicePack</w:t>
      </w:r>
      <w:bookmarkEnd w:id="44"/>
      <w:r>
        <w:t xml:space="preserve"> </w:t>
      </w:r>
    </w:p>
    <w:p w:rsidR="00680D66" w:rsidRDefault="00680D66">
      <w:pPr>
        <w:pStyle w:val="Block"/>
        <w:rPr>
          <w:lang w:val="en-GB"/>
        </w:rPr>
      </w:pPr>
      <w:r>
        <w:rPr>
          <w:lang w:val="en-GB"/>
        </w:rPr>
        <w:t>There are several places in the SVN repository were binaries are checked in which depend on the version of the VisualStudio runtime. If a new service pack is installed these binaries have to be re-compiled and updated in the repository.</w:t>
      </w:r>
    </w:p>
    <w:p w:rsidR="00680D66" w:rsidRDefault="00680D66" w:rsidP="00657815">
      <w:pPr>
        <w:pStyle w:val="Block"/>
        <w:rPr>
          <w:lang w:val="en-GB"/>
        </w:rPr>
      </w:pPr>
      <w:r>
        <w:rPr>
          <w:b/>
          <w:lang w:val="en-GB"/>
        </w:rPr>
        <w:t>Xalanc/Xerces</w:t>
      </w:r>
      <w:r>
        <w:t xml:space="preserve">: These dlls are based on code which is located in $(GENICAM_ROOT)/3rdparty in the files xerces-c-src_2_7_0_GenICam.zip and </w:t>
      </w:r>
      <w:r w:rsidRPr="00657815">
        <w:rPr>
          <w:lang w:val="en-GB"/>
        </w:rPr>
        <w:t xml:space="preserve">xml-xalan_1_10_GenICam.zip. </w:t>
      </w:r>
      <w:r>
        <w:rPr>
          <w:lang w:val="en-GB"/>
        </w:rPr>
        <w:t>The following build steps assume VC100. For older compilers slight modifications might be necessary.</w:t>
      </w:r>
    </w:p>
    <w:p w:rsidR="00680D66" w:rsidRDefault="00680D66" w:rsidP="00657815">
      <w:pPr>
        <w:pStyle w:val="Aufzhlung"/>
        <w:jc w:val="left"/>
        <w:rPr>
          <w:lang w:val="en-GB"/>
        </w:rPr>
      </w:pPr>
      <w:r w:rsidRPr="00657815">
        <w:rPr>
          <w:lang w:val="en-GB"/>
        </w:rPr>
        <w:t>Unzip these files to an arbitrary location</w:t>
      </w:r>
      <w:r>
        <w:rPr>
          <w:lang w:val="en-GB"/>
        </w:rPr>
        <w:t xml:space="preserve">, e.g. </w:t>
      </w:r>
      <w:r>
        <w:rPr>
          <w:lang w:val="en-GB"/>
        </w:rPr>
        <w:br/>
      </w:r>
      <w:r w:rsidRPr="00657815">
        <w:rPr>
          <w:i/>
          <w:iCs/>
          <w:lang w:val="en-GB"/>
        </w:rPr>
        <w:t>C:\projects\xerces-c-src_2_7_0_GenICam</w:t>
      </w:r>
      <w:r>
        <w:rPr>
          <w:lang w:val="en-GB"/>
        </w:rPr>
        <w:t xml:space="preserve">   and</w:t>
      </w:r>
      <w:r>
        <w:rPr>
          <w:lang w:val="en-GB"/>
        </w:rPr>
        <w:br/>
      </w:r>
      <w:r w:rsidRPr="00657815">
        <w:rPr>
          <w:i/>
          <w:iCs/>
          <w:lang w:val="en-GB"/>
        </w:rPr>
        <w:t>C:\projects\xml-xalan_1_10_GenICam</w:t>
      </w:r>
    </w:p>
    <w:p w:rsidR="00680D66" w:rsidRDefault="00680D66" w:rsidP="00657815">
      <w:pPr>
        <w:pStyle w:val="Aufzhlung"/>
        <w:jc w:val="left"/>
        <w:rPr>
          <w:lang w:val="en-GB"/>
        </w:rPr>
      </w:pPr>
      <w:r>
        <w:rPr>
          <w:lang w:val="en-GB"/>
        </w:rPr>
        <w:t xml:space="preserve">First build Xerces. Open the solution </w:t>
      </w:r>
      <w:r>
        <w:rPr>
          <w:lang w:val="en-GB"/>
        </w:rPr>
        <w:br/>
      </w:r>
      <w:r w:rsidRPr="00657815">
        <w:rPr>
          <w:i/>
          <w:iCs/>
          <w:sz w:val="22"/>
          <w:szCs w:val="22"/>
          <w:lang w:val="en-GB"/>
        </w:rPr>
        <w:t>C:\projects\xerces-c-src_2_7_0_GenICam\Projects\Win32\VC100\xerces-all\xerces-all.sln</w:t>
      </w:r>
    </w:p>
    <w:p w:rsidR="00680D66" w:rsidRDefault="00680D66" w:rsidP="00657815">
      <w:pPr>
        <w:pStyle w:val="Aufzhlung"/>
        <w:rPr>
          <w:lang w:val="en-GB"/>
        </w:rPr>
      </w:pPr>
      <w:r>
        <w:rPr>
          <w:lang w:val="en-GB"/>
        </w:rPr>
        <w:t>Then build the following configurations</w:t>
      </w:r>
    </w:p>
    <w:p w:rsidR="00680D66" w:rsidRDefault="000D0785" w:rsidP="00657815">
      <w:pPr>
        <w:pStyle w:val="Aufzhlung"/>
        <w:numPr>
          <w:ilvl w:val="0"/>
          <w:numId w:val="0"/>
        </w:numPr>
        <w:ind w:left="360"/>
        <w:rPr>
          <w:lang w:val="en-GB"/>
        </w:rPr>
      </w:pPr>
      <w:r>
        <w:rPr>
          <w:noProof/>
          <w:lang w:val="de-DE"/>
        </w:rPr>
        <w:pict>
          <v:shape id="Bild 11" o:spid="_x0000_i1033" type="#_x0000_t75" style="width:368.9pt;height:55pt;visibility:visible">
            <v:imagedata r:id="rId34" o:title=""/>
          </v:shape>
        </w:pict>
      </w:r>
    </w:p>
    <w:p w:rsidR="00680D66" w:rsidRDefault="00680D66" w:rsidP="00657815">
      <w:pPr>
        <w:pStyle w:val="Aufzhlung"/>
        <w:jc w:val="left"/>
        <w:rPr>
          <w:lang w:val="en-GB"/>
        </w:rPr>
      </w:pPr>
      <w:r>
        <w:rPr>
          <w:lang w:val="en-GB"/>
        </w:rPr>
        <w:t xml:space="preserve">Call the following batch file </w:t>
      </w:r>
      <w:r>
        <w:rPr>
          <w:lang w:val="en-GB"/>
        </w:rPr>
        <w:br/>
      </w:r>
      <w:r w:rsidRPr="00657815">
        <w:rPr>
          <w:i/>
          <w:iCs/>
          <w:lang w:val="en-GB"/>
        </w:rPr>
        <w:t>C:\projects\xerces-c-src_2_7_0_GenICam\Projects\Win32\VC100\CopyFiles.cmd</w:t>
      </w:r>
      <w:r>
        <w:rPr>
          <w:lang w:val="en-GB"/>
        </w:rPr>
        <w:br/>
        <w:t xml:space="preserve">which will copy all DLLs, LIBs, and PDBs created to the GenICam tree which is assumed to be located at </w:t>
      </w:r>
      <w:r w:rsidRPr="00657815">
        <w:rPr>
          <w:i/>
          <w:iCs/>
          <w:lang w:val="en-GB"/>
        </w:rPr>
        <w:t>C:\projects\GenICam</w:t>
      </w:r>
      <w:r>
        <w:rPr>
          <w:lang w:val="en-GB"/>
        </w:rPr>
        <w:t xml:space="preserve"> (you man need to adapt the paths in the batch file)</w:t>
      </w:r>
    </w:p>
    <w:p w:rsidR="00680D66" w:rsidRDefault="00680D66" w:rsidP="00657815">
      <w:pPr>
        <w:pStyle w:val="Aufzhlung"/>
        <w:jc w:val="left"/>
        <w:rPr>
          <w:lang w:val="en-GB"/>
        </w:rPr>
      </w:pPr>
      <w:r>
        <w:rPr>
          <w:lang w:val="en-GB"/>
        </w:rPr>
        <w:t>Next build Xalanc.</w:t>
      </w:r>
    </w:p>
    <w:p w:rsidR="00680D66" w:rsidRDefault="00680D66" w:rsidP="00657815">
      <w:pPr>
        <w:pStyle w:val="Aufzhlung"/>
        <w:jc w:val="left"/>
        <w:rPr>
          <w:lang w:val="en-GB"/>
        </w:rPr>
      </w:pPr>
      <w:r>
        <w:rPr>
          <w:lang w:val="en-GB"/>
        </w:rPr>
        <w:t xml:space="preserve">First set the environment variable </w:t>
      </w:r>
      <w:r>
        <w:rPr>
          <w:lang w:val="en-GB"/>
        </w:rPr>
        <w:br/>
      </w:r>
      <w:r w:rsidR="000D0785">
        <w:rPr>
          <w:noProof/>
          <w:lang w:val="de-DE"/>
        </w:rPr>
        <w:pict>
          <v:shape id="Bild 12" o:spid="_x0000_i1034" type="#_x0000_t75" style="width:254pt;height:13.75pt;visibility:visible">
            <v:imagedata r:id="rId35" o:title=""/>
          </v:shape>
        </w:pict>
      </w:r>
    </w:p>
    <w:p w:rsidR="00680D66" w:rsidRDefault="00680D66" w:rsidP="00657815">
      <w:pPr>
        <w:pStyle w:val="Aufzhlung"/>
        <w:jc w:val="left"/>
        <w:rPr>
          <w:lang w:val="en-GB"/>
        </w:rPr>
      </w:pPr>
      <w:r>
        <w:rPr>
          <w:lang w:val="en-GB"/>
        </w:rPr>
        <w:t>Open the solution</w:t>
      </w:r>
      <w:r>
        <w:rPr>
          <w:lang w:val="en-GB"/>
        </w:rPr>
        <w:br/>
      </w:r>
      <w:r w:rsidRPr="00657815">
        <w:rPr>
          <w:i/>
          <w:iCs/>
          <w:lang w:val="en-GB"/>
        </w:rPr>
        <w:t>C:\projects\xml-xalan_1_10_GenICam\c\Projects\Win32\VC10\Xalan.sln</w:t>
      </w:r>
    </w:p>
    <w:p w:rsidR="00680D66" w:rsidRDefault="00680D66" w:rsidP="00657815">
      <w:pPr>
        <w:pStyle w:val="Aufzhlung"/>
        <w:jc w:val="left"/>
        <w:rPr>
          <w:lang w:val="en-GB"/>
        </w:rPr>
      </w:pPr>
      <w:r>
        <w:rPr>
          <w:lang w:val="en-GB"/>
        </w:rPr>
        <w:t>Build the following configurations</w:t>
      </w:r>
      <w:r>
        <w:rPr>
          <w:lang w:val="en-GB"/>
        </w:rPr>
        <w:br/>
      </w:r>
      <w:r w:rsidR="000D0785">
        <w:rPr>
          <w:noProof/>
          <w:lang w:val="de-DE"/>
        </w:rPr>
        <w:pict>
          <v:shape id="Bild 13" o:spid="_x0000_i1035" type="#_x0000_t75" style="width:368.9pt;height:57.45pt;visibility:visible">
            <v:imagedata r:id="rId36" o:title=""/>
          </v:shape>
        </w:pict>
      </w:r>
      <w:r>
        <w:rPr>
          <w:lang w:val="en-GB"/>
        </w:rPr>
        <w:br/>
      </w:r>
      <w:r w:rsidR="000D0785">
        <w:rPr>
          <w:noProof/>
          <w:lang w:val="de-DE"/>
        </w:rPr>
        <w:lastRenderedPageBreak/>
        <w:pict>
          <v:shape id="Bild 14" o:spid="_x0000_i1036" type="#_x0000_t75" style="width:371.35pt;height:29.1pt;visibility:visible">
            <v:imagedata r:id="rId37" o:title=""/>
          </v:shape>
        </w:pict>
      </w:r>
      <w:r>
        <w:rPr>
          <w:lang w:val="en-GB"/>
        </w:rPr>
        <w:br/>
      </w:r>
      <w:r w:rsidR="000D0785">
        <w:rPr>
          <w:noProof/>
          <w:lang w:val="de-DE"/>
        </w:rPr>
        <w:pict>
          <v:shape id="Bild 15" o:spid="_x0000_i1037" type="#_x0000_t75" style="width:372.15pt;height:55pt;visibility:visible">
            <v:imagedata r:id="rId38" o:title=""/>
          </v:shape>
        </w:pict>
      </w:r>
    </w:p>
    <w:p w:rsidR="00680D66" w:rsidRDefault="00680D66" w:rsidP="00657815">
      <w:pPr>
        <w:pStyle w:val="Aufzhlung"/>
        <w:jc w:val="left"/>
        <w:rPr>
          <w:lang w:val="en-GB"/>
        </w:rPr>
      </w:pPr>
      <w:r>
        <w:rPr>
          <w:lang w:val="en-GB"/>
        </w:rPr>
        <w:t xml:space="preserve">Call the following batch file </w:t>
      </w:r>
      <w:r>
        <w:rPr>
          <w:lang w:val="en-GB"/>
        </w:rPr>
        <w:br/>
      </w:r>
      <w:r w:rsidRPr="00DA60FD">
        <w:rPr>
          <w:i/>
          <w:iCs/>
          <w:lang w:val="en-GB"/>
        </w:rPr>
        <w:t>C:\projects\xml-xalan_1_10_GenICam\c\Projects\Win32\VC10\CopyFiles.cmd</w:t>
      </w:r>
      <w:r>
        <w:rPr>
          <w:i/>
          <w:iCs/>
          <w:lang w:val="en-GB"/>
        </w:rPr>
        <w:br/>
      </w:r>
      <w:r>
        <w:rPr>
          <w:lang w:val="en-GB"/>
        </w:rPr>
        <w:t xml:space="preserve">which will copy all DLLs, LIBs, and PDBs created to the GenICam tree which is assumed to be located at </w:t>
      </w:r>
      <w:r w:rsidRPr="00DF7DF7">
        <w:rPr>
          <w:i/>
          <w:iCs/>
          <w:lang w:val="en-GB"/>
        </w:rPr>
        <w:t>C:\projects\GenICam</w:t>
      </w:r>
      <w:r>
        <w:rPr>
          <w:lang w:val="en-GB"/>
        </w:rPr>
        <w:t xml:space="preserve"> (you man need to adapt the paths in the batch file)</w:t>
      </w:r>
    </w:p>
    <w:p w:rsidR="00680D66" w:rsidRDefault="00680D66" w:rsidP="00657815">
      <w:pPr>
        <w:pStyle w:val="Aufzhlung"/>
        <w:jc w:val="left"/>
        <w:rPr>
          <w:lang w:val="en-GB"/>
        </w:rPr>
      </w:pPr>
      <w:r>
        <w:rPr>
          <w:lang w:val="en-GB"/>
        </w:rPr>
        <w:t>If you have made any changes to the Xalan or Xerces sources zip clean the solutions (to restrict the size of the zip files), zip the root directories of Xalan and Xerces and copy the zip files to the 3rdparty directory.</w:t>
      </w:r>
    </w:p>
    <w:p w:rsidR="00680D66" w:rsidRDefault="00680D66" w:rsidP="0041727D">
      <w:pPr>
        <w:pStyle w:val="berschrift2"/>
      </w:pPr>
      <w:bookmarkStart w:id="46" w:name="_Toc295475646"/>
      <w:bookmarkStart w:id="47" w:name="_Toc305439328"/>
      <w:bookmarkStart w:id="48" w:name="_Toc305439329"/>
      <w:bookmarkEnd w:id="46"/>
      <w:bookmarkEnd w:id="47"/>
      <w:r>
        <w:t>Use the GenICam NSIS Installer</w:t>
      </w:r>
      <w:bookmarkEnd w:id="48"/>
    </w:p>
    <w:p w:rsidR="00680D66" w:rsidRPr="0032611E" w:rsidRDefault="00680D66" w:rsidP="0041727D">
      <w:pPr>
        <w:spacing w:before="240"/>
      </w:pPr>
      <w:r w:rsidRPr="0032611E">
        <w:t xml:space="preserve">For normal installation just invoke the installer exe, e.g. </w:t>
      </w:r>
      <w:r w:rsidRPr="0032611E">
        <w:rPr>
          <w:lang w:val="en-GB"/>
        </w:rPr>
        <w:t>GenICam_VC80_Win32_i86_v2_</w:t>
      </w:r>
      <w:r>
        <w:rPr>
          <w:lang w:val="en-GB"/>
        </w:rPr>
        <w:t>3</w:t>
      </w:r>
      <w:r w:rsidRPr="0032611E">
        <w:rPr>
          <w:lang w:val="en-GB"/>
        </w:rPr>
        <w:t xml:space="preserve">.exe </w:t>
      </w:r>
      <w:r w:rsidRPr="0032611E">
        <w:t>and follow the instructions.</w:t>
      </w:r>
    </w:p>
    <w:p w:rsidR="00680D66" w:rsidRDefault="00680D66" w:rsidP="0041727D">
      <w:pPr>
        <w:spacing w:before="240"/>
        <w:rPr>
          <w:rFonts w:ascii="Arial" w:hAnsi="Arial" w:cs="Arial"/>
          <w:sz w:val="20"/>
          <w:szCs w:val="20"/>
          <w:lang w:val="en-GB"/>
        </w:rPr>
      </w:pPr>
      <w:r w:rsidRPr="0032611E">
        <w:t>For silent install call:</w:t>
      </w:r>
      <w:r w:rsidRPr="0041727D">
        <w:rPr>
          <w:rFonts w:ascii="Arial" w:hAnsi="Arial" w:cs="Arial"/>
          <w:i/>
          <w:iCs/>
          <w:sz w:val="20"/>
          <w:szCs w:val="20"/>
          <w:lang w:val="en-GB"/>
        </w:rPr>
        <w:t xml:space="preserve"> GenICam_VC80_Win32_i86_v2_</w:t>
      </w:r>
      <w:r>
        <w:rPr>
          <w:rFonts w:ascii="Arial" w:hAnsi="Arial" w:cs="Arial"/>
          <w:i/>
          <w:iCs/>
          <w:sz w:val="20"/>
          <w:szCs w:val="20"/>
          <w:lang w:val="en-GB"/>
        </w:rPr>
        <w:t>3</w:t>
      </w:r>
      <w:r w:rsidRPr="0041727D">
        <w:rPr>
          <w:rFonts w:ascii="Arial" w:hAnsi="Arial" w:cs="Arial"/>
          <w:i/>
          <w:iCs/>
          <w:sz w:val="20"/>
          <w:szCs w:val="20"/>
          <w:lang w:val="en-GB"/>
        </w:rPr>
        <w:t>.exe /S</w:t>
      </w:r>
      <w:r w:rsidRPr="0041727D">
        <w:rPr>
          <w:rFonts w:ascii="Arial" w:hAnsi="Arial" w:cs="Arial"/>
          <w:sz w:val="20"/>
          <w:szCs w:val="20"/>
          <w:lang w:val="en-GB"/>
        </w:rPr>
        <w:t xml:space="preserve"> </w:t>
      </w:r>
    </w:p>
    <w:p w:rsidR="00680D66" w:rsidRDefault="00680D66" w:rsidP="0041727D">
      <w:pPr>
        <w:spacing w:before="240"/>
        <w:rPr>
          <w:rFonts w:ascii="Arial" w:hAnsi="Arial" w:cs="Arial"/>
          <w:sz w:val="20"/>
          <w:szCs w:val="20"/>
          <w:lang w:val="en-GB"/>
        </w:rPr>
      </w:pPr>
      <w:r w:rsidRPr="0032611E">
        <w:t>For installation into a specific directory call:</w:t>
      </w:r>
      <w:r>
        <w:rPr>
          <w:rFonts w:ascii="Arial" w:hAnsi="Arial" w:cs="Arial"/>
          <w:sz w:val="20"/>
          <w:szCs w:val="20"/>
          <w:lang w:val="en-GB"/>
        </w:rPr>
        <w:t xml:space="preserve"> </w:t>
      </w:r>
      <w:r w:rsidRPr="0041727D">
        <w:rPr>
          <w:rFonts w:ascii="Arial" w:hAnsi="Arial" w:cs="Arial"/>
          <w:i/>
          <w:iCs/>
          <w:sz w:val="20"/>
          <w:szCs w:val="20"/>
          <w:lang w:val="en-GB"/>
        </w:rPr>
        <w:t>GenICam_VC80_Win32_i86_v2_</w:t>
      </w:r>
      <w:r>
        <w:rPr>
          <w:rFonts w:ascii="Arial" w:hAnsi="Arial" w:cs="Arial"/>
          <w:i/>
          <w:iCs/>
          <w:sz w:val="20"/>
          <w:szCs w:val="20"/>
          <w:lang w:val="en-GB"/>
        </w:rPr>
        <w:t>3</w:t>
      </w:r>
      <w:r w:rsidRPr="0041727D">
        <w:rPr>
          <w:rFonts w:ascii="Arial" w:hAnsi="Arial" w:cs="Arial"/>
          <w:i/>
          <w:iCs/>
          <w:sz w:val="20"/>
          <w:szCs w:val="20"/>
          <w:lang w:val="en-GB"/>
        </w:rPr>
        <w:t>.exe /D c:\temp</w:t>
      </w:r>
    </w:p>
    <w:p w:rsidR="00680D66" w:rsidRPr="0041727D" w:rsidRDefault="00680D66" w:rsidP="0041727D">
      <w:pPr>
        <w:spacing w:before="240"/>
        <w:rPr>
          <w:rFonts w:ascii="Arial" w:hAnsi="Arial" w:cs="Arial"/>
          <w:sz w:val="20"/>
          <w:szCs w:val="20"/>
          <w:lang w:val="en-GB"/>
        </w:rPr>
      </w:pPr>
      <w:r w:rsidRPr="0032611E">
        <w:t>For installing with test code call:</w:t>
      </w:r>
      <w:r w:rsidRPr="0041727D">
        <w:rPr>
          <w:rFonts w:ascii="Arial" w:hAnsi="Arial" w:cs="Arial"/>
          <w:i/>
          <w:iCs/>
          <w:sz w:val="20"/>
          <w:szCs w:val="20"/>
          <w:lang w:val="en-GB"/>
        </w:rPr>
        <w:t xml:space="preserve"> GenICam_VC80_Win32_i86_v2_</w:t>
      </w:r>
      <w:r>
        <w:rPr>
          <w:rFonts w:ascii="Arial" w:hAnsi="Arial" w:cs="Arial"/>
          <w:i/>
          <w:iCs/>
          <w:sz w:val="20"/>
          <w:szCs w:val="20"/>
          <w:lang w:val="en-GB"/>
        </w:rPr>
        <w:t>3</w:t>
      </w:r>
      <w:r w:rsidRPr="0041727D">
        <w:rPr>
          <w:rFonts w:ascii="Arial" w:hAnsi="Arial" w:cs="Arial"/>
          <w:i/>
          <w:iCs/>
          <w:sz w:val="20"/>
          <w:szCs w:val="20"/>
          <w:lang w:val="en-GB"/>
        </w:rPr>
        <w:t>.exe /SELECT_TESTS</w:t>
      </w:r>
    </w:p>
    <w:p w:rsidR="00680D66" w:rsidRDefault="00680D66">
      <w:pPr>
        <w:pStyle w:val="berschrift1"/>
        <w:rPr>
          <w:lang w:val="en-GB"/>
        </w:rPr>
      </w:pPr>
      <w:bookmarkStart w:id="49" w:name="_Toc176491752"/>
      <w:bookmarkStart w:id="50" w:name="_Toc176491779"/>
      <w:bookmarkStart w:id="51" w:name="_Toc176916374"/>
      <w:bookmarkStart w:id="52" w:name="_Toc176916401"/>
      <w:bookmarkStart w:id="53" w:name="_Toc193620914"/>
      <w:bookmarkStart w:id="54" w:name="_Toc305439330"/>
      <w:bookmarkEnd w:id="49"/>
      <w:bookmarkEnd w:id="50"/>
      <w:bookmarkEnd w:id="51"/>
      <w:bookmarkEnd w:id="52"/>
      <w:bookmarkEnd w:id="53"/>
      <w:r>
        <w:rPr>
          <w:lang w:val="en-GB"/>
        </w:rPr>
        <w:t>Building GenICam on Linux and Mac OS X</w:t>
      </w:r>
      <w:bookmarkEnd w:id="54"/>
    </w:p>
    <w:p w:rsidR="00680D66" w:rsidRDefault="00680D66" w:rsidP="004B7964">
      <w:pPr>
        <w:pStyle w:val="Block"/>
      </w:pPr>
      <w:r>
        <w:t xml:space="preserve">The description how to build the Linux and Mac OS X for versions before v2.3 can be found in the </w:t>
      </w:r>
      <w:hyperlink r:id="rId39" w:history="1">
        <w:r>
          <w:rPr>
            <w:rStyle w:val="Hyperlink"/>
          </w:rPr>
          <w:t>GenICam Wiki</w:t>
        </w:r>
      </w:hyperlink>
      <w:r>
        <w:t>. Starting with version v2.3 it is documented here.</w:t>
      </w:r>
    </w:p>
    <w:p w:rsidR="00680D66" w:rsidRDefault="00680D66" w:rsidP="004B7964">
      <w:pPr>
        <w:pStyle w:val="berschrift2"/>
        <w:rPr>
          <w:lang w:val="en-GB"/>
        </w:rPr>
      </w:pPr>
      <w:bookmarkStart w:id="55" w:name="_Toc305439331"/>
      <w:r>
        <w:rPr>
          <w:lang w:val="en-GB"/>
        </w:rPr>
        <w:t>Minimum Required Tools</w:t>
      </w:r>
      <w:bookmarkEnd w:id="55"/>
    </w:p>
    <w:p w:rsidR="00680D66" w:rsidRDefault="00680D66" w:rsidP="004B7964">
      <w:pPr>
        <w:pStyle w:val="Block"/>
        <w:rPr>
          <w:lang w:val="en-GB"/>
        </w:rPr>
      </w:pPr>
      <w:r>
        <w:rPr>
          <w:lang w:val="en-GB"/>
        </w:rPr>
        <w:t>The following tools need to be installed on your computer if you want to get the code from SVN, build it and run the tests:</w:t>
      </w:r>
    </w:p>
    <w:p w:rsidR="00680D66" w:rsidRDefault="00680D66" w:rsidP="004B7964">
      <w:pPr>
        <w:numPr>
          <w:ilvl w:val="0"/>
          <w:numId w:val="8"/>
        </w:numPr>
        <w:spacing w:before="240"/>
        <w:rPr>
          <w:lang w:val="en-GB"/>
        </w:rPr>
      </w:pPr>
      <w:r>
        <w:rPr>
          <w:b/>
          <w:lang w:val="en-GB"/>
        </w:rPr>
        <w:t xml:space="preserve">GNU gcc-4.x </w:t>
      </w:r>
      <w:r w:rsidRPr="00657815">
        <w:rPr>
          <w:lang w:val="en-GB"/>
        </w:rPr>
        <w:t>and necessary development tools like binutils</w:t>
      </w:r>
      <w:r>
        <w:rPr>
          <w:b/>
          <w:lang w:val="en-GB"/>
        </w:rPr>
        <w:t>.</w:t>
      </w:r>
    </w:p>
    <w:p w:rsidR="00680D66" w:rsidRDefault="00680D66" w:rsidP="004B7964">
      <w:pPr>
        <w:numPr>
          <w:ilvl w:val="0"/>
          <w:numId w:val="8"/>
        </w:numPr>
        <w:spacing w:before="240"/>
        <w:rPr>
          <w:lang w:val="en-GB"/>
        </w:rPr>
      </w:pPr>
      <w:r>
        <w:rPr>
          <w:b/>
          <w:lang w:val="en-GB"/>
        </w:rPr>
        <w:t>Subversion</w:t>
      </w:r>
      <w:r>
        <w:rPr>
          <w:lang w:val="en-GB"/>
        </w:rPr>
        <w:t xml:space="preserve"> version 1.5 or higher.</w:t>
      </w:r>
    </w:p>
    <w:p w:rsidR="00680D66" w:rsidRDefault="00680D66" w:rsidP="004B7964">
      <w:pPr>
        <w:numPr>
          <w:ilvl w:val="0"/>
          <w:numId w:val="8"/>
        </w:numPr>
        <w:spacing w:before="240"/>
        <w:rPr>
          <w:lang w:val="en-GB"/>
        </w:rPr>
      </w:pPr>
      <w:r>
        <w:rPr>
          <w:b/>
          <w:lang w:val="en-GB"/>
        </w:rPr>
        <w:t xml:space="preserve"> CMake</w:t>
      </w:r>
      <w:r>
        <w:rPr>
          <w:lang w:val="en-GB"/>
        </w:rPr>
        <w:t xml:space="preserve"> version 2.6 or higher, 2.8.x is recommended.</w:t>
      </w:r>
    </w:p>
    <w:p w:rsidR="00680D66" w:rsidRDefault="00680D66" w:rsidP="00657815">
      <w:pPr>
        <w:spacing w:before="240"/>
        <w:rPr>
          <w:lang w:val="en-GB"/>
        </w:rPr>
      </w:pPr>
      <w:r>
        <w:rPr>
          <w:lang w:val="en-GB"/>
        </w:rPr>
        <w:t>These tools should be available in the software repositories of your system.</w:t>
      </w:r>
    </w:p>
    <w:p w:rsidR="00680D66" w:rsidRPr="00D74009" w:rsidRDefault="00680D66" w:rsidP="00D74009">
      <w:pPr>
        <w:pStyle w:val="berschrift2"/>
        <w:rPr>
          <w:lang w:val="en-GB"/>
        </w:rPr>
      </w:pPr>
      <w:bookmarkStart w:id="56" w:name="_Toc305439332"/>
      <w:r>
        <w:rPr>
          <w:lang w:val="en-GB"/>
        </w:rPr>
        <w:t>Getting the sources</w:t>
      </w:r>
      <w:bookmarkEnd w:id="56"/>
    </w:p>
    <w:p w:rsidR="00680D66" w:rsidRDefault="00680D66" w:rsidP="00D74009">
      <w:pPr>
        <w:pStyle w:val="Block"/>
        <w:rPr>
          <w:lang w:val="en-GB"/>
        </w:rPr>
      </w:pPr>
      <w:r>
        <w:rPr>
          <w:lang w:val="en-GB"/>
        </w:rPr>
        <w:t>Note: You will need to use a text shell to input the following commands.</w:t>
      </w:r>
    </w:p>
    <w:p w:rsidR="00680D66" w:rsidRDefault="00680D66" w:rsidP="00D74009">
      <w:pPr>
        <w:pStyle w:val="Block"/>
        <w:rPr>
          <w:lang w:val="en-GB"/>
        </w:rPr>
      </w:pPr>
      <w:r>
        <w:rPr>
          <w:lang w:val="en-GB"/>
        </w:rPr>
        <w:t xml:space="preserve">First you need to download the sources of the version you want to build. As the committee decided to use the operating systems native line endings for SVN checkout you can </w:t>
      </w:r>
      <w:r w:rsidRPr="00657815">
        <w:rPr>
          <w:b/>
          <w:lang w:val="en-GB"/>
        </w:rPr>
        <w:t>not</w:t>
      </w:r>
      <w:r>
        <w:rPr>
          <w:lang w:val="en-GB"/>
        </w:rPr>
        <w:t xml:space="preserve"> simply </w:t>
      </w:r>
      <w:r w:rsidRPr="00657815">
        <w:rPr>
          <w:b/>
          <w:lang w:val="en-GB"/>
        </w:rPr>
        <w:t>use the Windows version of the sources</w:t>
      </w:r>
      <w:r>
        <w:rPr>
          <w:lang w:val="en-GB"/>
        </w:rPr>
        <w:t>! Using the Linux/Mac OS X sources on a Windows system is ok.</w:t>
      </w:r>
    </w:p>
    <w:p w:rsidR="00680D66" w:rsidRDefault="00680D66" w:rsidP="00D74009">
      <w:pPr>
        <w:pStyle w:val="Block"/>
        <w:rPr>
          <w:lang w:val="en-GB"/>
        </w:rPr>
      </w:pPr>
      <w:r>
        <w:rPr>
          <w:lang w:val="en-GB"/>
        </w:rPr>
        <w:lastRenderedPageBreak/>
        <w:t xml:space="preserve"> In the Subversion (SVN) repository the available versions are organized as usual, i.e. below </w:t>
      </w:r>
      <w:hyperlink r:id="rId40" w:history="1">
        <w:r w:rsidRPr="00657815">
          <w:rPr>
            <w:rStyle w:val="Hyperlink"/>
            <w:i/>
            <w:lang w:val="en-GB"/>
          </w:rPr>
          <w:t>https://genicam.mvtec.com/svn/genicam/</w:t>
        </w:r>
      </w:hyperlink>
      <w:r>
        <w:rPr>
          <w:lang w:val="en-GB"/>
        </w:rPr>
        <w:t xml:space="preserve"> exist three directories: </w:t>
      </w:r>
      <w:r w:rsidRPr="00657815">
        <w:rPr>
          <w:i/>
          <w:lang w:val="en-GB"/>
        </w:rPr>
        <w:t>branches</w:t>
      </w:r>
      <w:r>
        <w:rPr>
          <w:lang w:val="en-GB"/>
        </w:rPr>
        <w:t xml:space="preserve">, </w:t>
      </w:r>
      <w:r w:rsidRPr="00657815">
        <w:rPr>
          <w:i/>
          <w:lang w:val="en-GB"/>
        </w:rPr>
        <w:t>tags</w:t>
      </w:r>
      <w:r>
        <w:rPr>
          <w:lang w:val="en-GB"/>
        </w:rPr>
        <w:t xml:space="preserve"> and </w:t>
      </w:r>
      <w:r w:rsidRPr="00657815">
        <w:rPr>
          <w:i/>
          <w:lang w:val="en-GB"/>
        </w:rPr>
        <w:t>trunk</w:t>
      </w:r>
      <w:r>
        <w:rPr>
          <w:lang w:val="en-GB"/>
        </w:rPr>
        <w:t xml:space="preserve">. Usually only the </w:t>
      </w:r>
      <w:r w:rsidRPr="00657815">
        <w:rPr>
          <w:i/>
          <w:lang w:val="en-GB"/>
        </w:rPr>
        <w:t>tags</w:t>
      </w:r>
      <w:r>
        <w:rPr>
          <w:lang w:val="en-GB"/>
        </w:rPr>
        <w:t xml:space="preserve"> directory is relevant as it contains released versions. You can see the available versions with a command like:</w:t>
      </w:r>
    </w:p>
    <w:p w:rsidR="00680D66" w:rsidRPr="000D0785" w:rsidRDefault="00680D66" w:rsidP="00D74009">
      <w:pPr>
        <w:pStyle w:val="Block"/>
        <w:rPr>
          <w:lang w:val="da-DK"/>
          <w:rPrChange w:id="57" w:author="Nebelung, H." w:date="2013-10-14T17:33:00Z">
            <w:rPr>
              <w:lang w:val="en-GB"/>
            </w:rPr>
          </w:rPrChange>
        </w:rPr>
      </w:pPr>
      <w:r w:rsidRPr="000D0785">
        <w:rPr>
          <w:i/>
          <w:lang w:val="da-DK"/>
          <w:rPrChange w:id="58" w:author="Nebelung, H." w:date="2013-10-14T17:33:00Z">
            <w:rPr>
              <w:i/>
              <w:lang w:val="en-GB"/>
            </w:rPr>
          </w:rPrChange>
        </w:rPr>
        <w:t xml:space="preserve">svn list </w:t>
      </w:r>
      <w:r w:rsidR="000D0785">
        <w:fldChar w:fldCharType="begin"/>
      </w:r>
      <w:r w:rsidR="000D0785" w:rsidRPr="000D0785">
        <w:rPr>
          <w:lang w:val="da-DK"/>
          <w:rPrChange w:id="59" w:author="Nebelung, H." w:date="2013-10-14T17:33:00Z">
            <w:rPr/>
          </w:rPrChange>
        </w:rPr>
        <w:instrText xml:space="preserve"> HYPERLINK "https://genicam.mvtec.com/svn/genicam/tags/" </w:instrText>
      </w:r>
      <w:r w:rsidR="000D0785">
        <w:fldChar w:fldCharType="separate"/>
      </w:r>
      <w:r w:rsidRPr="000D0785">
        <w:rPr>
          <w:rStyle w:val="Hyperlink"/>
          <w:i/>
          <w:lang w:val="da-DK"/>
          <w:rPrChange w:id="60" w:author="Nebelung, H." w:date="2013-10-14T17:33:00Z">
            <w:rPr>
              <w:rStyle w:val="Hyperlink"/>
              <w:i/>
              <w:lang w:val="en-GB"/>
            </w:rPr>
          </w:rPrChange>
        </w:rPr>
        <w:t>https://genicam.mvtec.com/svn/genicam/tags/</w:t>
      </w:r>
      <w:r w:rsidR="000D0785">
        <w:rPr>
          <w:rStyle w:val="Hyperlink"/>
          <w:i/>
          <w:lang w:val="en-GB"/>
        </w:rPr>
        <w:fldChar w:fldCharType="end"/>
      </w:r>
    </w:p>
    <w:p w:rsidR="00680D66" w:rsidRDefault="00680D66" w:rsidP="00D74009">
      <w:pPr>
        <w:pStyle w:val="Block"/>
        <w:rPr>
          <w:lang w:val="en-GB"/>
        </w:rPr>
      </w:pPr>
      <w:r>
        <w:rPr>
          <w:lang w:val="en-GB"/>
        </w:rPr>
        <w:t>After this you can check out a copy of the specific version to your local disk by using:</w:t>
      </w:r>
    </w:p>
    <w:p w:rsidR="00680D66" w:rsidRDefault="00680D66" w:rsidP="00D74009">
      <w:pPr>
        <w:pStyle w:val="Block"/>
        <w:rPr>
          <w:i/>
          <w:lang w:val="en-GB"/>
        </w:rPr>
      </w:pPr>
      <w:r>
        <w:rPr>
          <w:i/>
          <w:lang w:val="en-GB"/>
        </w:rPr>
        <w:t xml:space="preserve">svn co </w:t>
      </w:r>
      <w:hyperlink r:id="rId41" w:history="1">
        <w:r w:rsidRPr="00CB3A81">
          <w:rPr>
            <w:rStyle w:val="Hyperlink"/>
            <w:i/>
            <w:lang w:val="en-GB"/>
          </w:rPr>
          <w:t>https://genicam.mvtec.com/svn/genicam/tags/V2_3_0</w:t>
        </w:r>
      </w:hyperlink>
    </w:p>
    <w:p w:rsidR="00680D66" w:rsidRDefault="00680D66" w:rsidP="00657815">
      <w:pPr>
        <w:pStyle w:val="Block"/>
        <w:rPr>
          <w:lang w:val="en-GB"/>
        </w:rPr>
      </w:pPr>
      <w:r>
        <w:rPr>
          <w:lang w:val="en-GB"/>
        </w:rPr>
        <w:t>This will create a new directory named V2_3_0 in your current working directory.</w:t>
      </w:r>
    </w:p>
    <w:p w:rsidR="00680D66" w:rsidRDefault="00680D66" w:rsidP="00657815">
      <w:pPr>
        <w:pStyle w:val="berschrift2"/>
        <w:rPr>
          <w:lang w:val="en-GB"/>
        </w:rPr>
      </w:pPr>
      <w:bookmarkStart w:id="61" w:name="_Toc305439333"/>
      <w:r>
        <w:rPr>
          <w:lang w:val="en-GB"/>
        </w:rPr>
        <w:t>Building and Testing</w:t>
      </w:r>
      <w:bookmarkEnd w:id="61"/>
    </w:p>
    <w:p w:rsidR="00680D66" w:rsidRDefault="00680D66" w:rsidP="00657815">
      <w:pPr>
        <w:pStyle w:val="Block"/>
        <w:rPr>
          <w:lang w:val="en-GB"/>
        </w:rPr>
      </w:pPr>
      <w:r>
        <w:rPr>
          <w:lang w:val="en-GB"/>
        </w:rPr>
        <w:t>Note: You will need to use a text shell to input the following commands. In the following the 64 bit Linux version is used, please adapt this to your needs.</w:t>
      </w:r>
      <w:r w:rsidRPr="00602687">
        <w:rPr>
          <w:lang w:val="en-GB"/>
        </w:rPr>
        <w:t xml:space="preserve"> </w:t>
      </w:r>
      <w:r>
        <w:rPr>
          <w:lang w:val="en-GB"/>
        </w:rPr>
        <w:t>Valid targets are ‘Linux32_i86’, ‘Linux64_x64’, ‘Linux32_ARM’ and ‘Maci64_x64’. The ‘Linux32_ARM’ version uses a minimal subset of compiler flags and options that will allow usage of the resulting binaries on architectures starting from ARMv5(thus ARM9, ARM11 and Cortex-A are supported).</w:t>
      </w:r>
    </w:p>
    <w:p w:rsidR="00680D66" w:rsidRDefault="00680D66" w:rsidP="00657815">
      <w:pPr>
        <w:pStyle w:val="Block"/>
        <w:rPr>
          <w:lang w:val="en-GB"/>
        </w:rPr>
      </w:pPr>
      <w:r>
        <w:rPr>
          <w:lang w:val="en-GB"/>
        </w:rPr>
        <w:t>Change to the directory which contains the GenICam sources (see above) and then run a script to create a build directory and run CMake to generate the appropriate files and directories:</w:t>
      </w:r>
    </w:p>
    <w:p w:rsidR="00680D66" w:rsidRDefault="00680D66" w:rsidP="00657815">
      <w:pPr>
        <w:pStyle w:val="Block"/>
        <w:rPr>
          <w:i/>
          <w:lang w:val="en-GB"/>
        </w:rPr>
      </w:pPr>
      <w:r>
        <w:rPr>
          <w:i/>
          <w:lang w:val="en-GB"/>
        </w:rPr>
        <w:t>./RunCMake.sh Linux64_x64</w:t>
      </w:r>
    </w:p>
    <w:p w:rsidR="00680D66" w:rsidRDefault="00680D66" w:rsidP="00657815">
      <w:pPr>
        <w:pStyle w:val="Block"/>
        <w:rPr>
          <w:lang w:val="en-GB"/>
        </w:rPr>
      </w:pPr>
      <w:r>
        <w:rPr>
          <w:lang w:val="en-GB"/>
        </w:rPr>
        <w:t>Now run the build script to generate the GenApi libraries:</w:t>
      </w:r>
    </w:p>
    <w:p w:rsidR="00680D66" w:rsidRDefault="00680D66" w:rsidP="00657815">
      <w:pPr>
        <w:pStyle w:val="Block"/>
        <w:rPr>
          <w:i/>
          <w:lang w:val="en-GB"/>
        </w:rPr>
      </w:pPr>
      <w:r>
        <w:rPr>
          <w:i/>
          <w:lang w:val="en-GB"/>
        </w:rPr>
        <w:t>./BuildUnix.sh Linux64_x64</w:t>
      </w:r>
    </w:p>
    <w:p w:rsidR="00680D66" w:rsidRDefault="00680D66" w:rsidP="00657815">
      <w:pPr>
        <w:pStyle w:val="Block"/>
        <w:rPr>
          <w:lang w:val="en-GB"/>
        </w:rPr>
      </w:pPr>
      <w:r>
        <w:rPr>
          <w:lang w:val="en-GB"/>
        </w:rPr>
        <w:t>And finally run the tests:</w:t>
      </w:r>
    </w:p>
    <w:p w:rsidR="00680D66" w:rsidRDefault="00680D66" w:rsidP="00657815">
      <w:pPr>
        <w:pStyle w:val="Block"/>
        <w:rPr>
          <w:i/>
          <w:lang w:val="en-GB"/>
        </w:rPr>
      </w:pPr>
      <w:r>
        <w:rPr>
          <w:i/>
          <w:lang w:val="en-GB"/>
        </w:rPr>
        <w:t>./run_tests.sh Linux64_x64</w:t>
      </w:r>
    </w:p>
    <w:p w:rsidR="00680D66" w:rsidRDefault="00680D66" w:rsidP="00657815">
      <w:pPr>
        <w:pStyle w:val="Block"/>
        <w:rPr>
          <w:lang w:val="en-GB"/>
        </w:rPr>
      </w:pPr>
      <w:r>
        <w:rPr>
          <w:lang w:val="en-GB"/>
        </w:rPr>
        <w:t xml:space="preserve">Be prepared to get a very verbose output with lots of “check manually”. The output depends on the setting of the </w:t>
      </w:r>
      <w:r w:rsidRPr="00657815">
        <w:rPr>
          <w:i/>
          <w:lang w:val="en-GB"/>
        </w:rPr>
        <w:t>$GENICAM_LOG_CONFIG_Vx_y</w:t>
      </w:r>
      <w:r>
        <w:rPr>
          <w:i/>
          <w:lang w:val="en-GB"/>
        </w:rPr>
        <w:t xml:space="preserve"> </w:t>
      </w:r>
      <w:r>
        <w:rPr>
          <w:lang w:val="en-GB"/>
        </w:rPr>
        <w:t xml:space="preserve">variable which usually points to </w:t>
      </w:r>
      <w:r w:rsidRPr="00657815">
        <w:rPr>
          <w:i/>
          <w:lang w:val="en-GB"/>
        </w:rPr>
        <w:t>log/config-unix/TestLogging.propertie</w:t>
      </w:r>
      <w:r>
        <w:rPr>
          <w:i/>
          <w:lang w:val="en-GB"/>
        </w:rPr>
        <w:t xml:space="preserve">s. </w:t>
      </w:r>
      <w:r>
        <w:rPr>
          <w:lang w:val="en-GB"/>
        </w:rPr>
        <w:t>Finally you should see something like:</w:t>
      </w:r>
    </w:p>
    <w:p w:rsidR="00680D66" w:rsidRDefault="00680D66" w:rsidP="00657815">
      <w:pPr>
        <w:pStyle w:val="Block"/>
        <w:ind w:left="708"/>
        <w:rPr>
          <w:i/>
          <w:lang w:val="en-GB"/>
        </w:rPr>
      </w:pPr>
      <w:r>
        <w:rPr>
          <w:i/>
          <w:lang w:val="en-GB"/>
        </w:rPr>
        <w:t>[…]</w:t>
      </w:r>
    </w:p>
    <w:p w:rsidR="00680D66" w:rsidRPr="00657815" w:rsidRDefault="00680D66" w:rsidP="00657815">
      <w:pPr>
        <w:pStyle w:val="Block"/>
        <w:ind w:left="708"/>
        <w:rPr>
          <w:i/>
          <w:lang w:val="en-GB"/>
        </w:rPr>
      </w:pPr>
      <w:r w:rsidRPr="00657815">
        <w:rPr>
          <w:i/>
          <w:lang w:val="en-GB"/>
        </w:rPr>
        <w:t>=&gt;LOG : CppUnit : ********************************</w:t>
      </w:r>
    </w:p>
    <w:p w:rsidR="00680D66" w:rsidRPr="00657815" w:rsidRDefault="00680D66" w:rsidP="00657815">
      <w:pPr>
        <w:pStyle w:val="Block"/>
        <w:ind w:left="708"/>
        <w:rPr>
          <w:i/>
          <w:lang w:val="en-GB"/>
        </w:rPr>
      </w:pPr>
      <w:r w:rsidRPr="00657815">
        <w:rPr>
          <w:i/>
          <w:lang w:val="en-GB"/>
        </w:rPr>
        <w:t>=&gt;LOG : CppUnit : ******* SUMMARY : *** PASSED ***</w:t>
      </w:r>
    </w:p>
    <w:p w:rsidR="00680D66" w:rsidRPr="00657815" w:rsidRDefault="00680D66" w:rsidP="00657815">
      <w:pPr>
        <w:pStyle w:val="Block"/>
        <w:ind w:left="708"/>
        <w:rPr>
          <w:i/>
          <w:lang w:val="en-GB"/>
        </w:rPr>
      </w:pPr>
      <w:r w:rsidRPr="00657815">
        <w:rPr>
          <w:i/>
          <w:lang w:val="en-GB"/>
        </w:rPr>
        <w:t>=&gt;LOG : CppUnit : ********************************</w:t>
      </w:r>
    </w:p>
    <w:p w:rsidR="00680D66" w:rsidRPr="00657815" w:rsidRDefault="00680D66" w:rsidP="00657815">
      <w:pPr>
        <w:pStyle w:val="Block"/>
        <w:ind w:left="708"/>
        <w:rPr>
          <w:i/>
          <w:lang w:val="en-GB"/>
        </w:rPr>
      </w:pPr>
      <w:r w:rsidRPr="00657815">
        <w:rPr>
          <w:i/>
          <w:lang w:val="en-GB"/>
        </w:rPr>
        <w:t>=&gt;LOG : CppUnit :</w:t>
      </w:r>
    </w:p>
    <w:p w:rsidR="00680D66" w:rsidRPr="00657815" w:rsidRDefault="00680D66" w:rsidP="00657815">
      <w:pPr>
        <w:pStyle w:val="Block"/>
        <w:ind w:left="708"/>
        <w:rPr>
          <w:i/>
          <w:lang w:val="en-GB"/>
        </w:rPr>
      </w:pPr>
      <w:r w:rsidRPr="00657815">
        <w:rPr>
          <w:i/>
          <w:lang w:val="en-GB"/>
        </w:rPr>
        <w:t>=&gt;LOG : CppUnit : Test Results: Run: 362   Failures: 0   Errors: 0</w:t>
      </w:r>
    </w:p>
    <w:p w:rsidR="00680D66" w:rsidRPr="00657815" w:rsidRDefault="00680D66" w:rsidP="00657815">
      <w:pPr>
        <w:pStyle w:val="Block"/>
        <w:ind w:left="708"/>
        <w:rPr>
          <w:i/>
          <w:lang w:val="en-GB"/>
        </w:rPr>
      </w:pPr>
      <w:r w:rsidRPr="00657815">
        <w:rPr>
          <w:i/>
          <w:lang w:val="en-GB"/>
        </w:rPr>
        <w:t>=&gt;LOG : CppUnit :</w:t>
      </w:r>
    </w:p>
    <w:p w:rsidR="00680D66" w:rsidRDefault="00680D66" w:rsidP="00657815">
      <w:pPr>
        <w:pStyle w:val="Block"/>
        <w:ind w:left="708"/>
        <w:rPr>
          <w:lang w:val="en-GB"/>
        </w:rPr>
      </w:pPr>
    </w:p>
    <w:p w:rsidR="00680D66" w:rsidRDefault="00680D66" w:rsidP="00C07EE2">
      <w:pPr>
        <w:pStyle w:val="berschrift2"/>
        <w:rPr>
          <w:lang w:val="en-GB"/>
        </w:rPr>
      </w:pPr>
      <w:bookmarkStart w:id="62" w:name="_Toc305439334"/>
      <w:r>
        <w:rPr>
          <w:lang w:val="en-GB"/>
        </w:rPr>
        <w:t>Creating the packages for distribution</w:t>
      </w:r>
      <w:bookmarkEnd w:id="62"/>
    </w:p>
    <w:p w:rsidR="00680D66" w:rsidRDefault="00680D66" w:rsidP="00C07EE2">
      <w:pPr>
        <w:pStyle w:val="Block"/>
        <w:rPr>
          <w:lang w:val="en-GB"/>
        </w:rPr>
      </w:pPr>
      <w:r>
        <w:rPr>
          <w:lang w:val="en-GB"/>
        </w:rPr>
        <w:t>Note: You will need to use a text shell to input the following commands. In the following the 64 bit Linux version is used, please adapt this to your needs.</w:t>
      </w:r>
    </w:p>
    <w:p w:rsidR="00680D66" w:rsidRDefault="00680D66" w:rsidP="00657815">
      <w:pPr>
        <w:pStyle w:val="Block"/>
        <w:rPr>
          <w:lang w:val="en-GB"/>
        </w:rPr>
      </w:pPr>
      <w:r>
        <w:rPr>
          <w:lang w:val="en-GB"/>
        </w:rPr>
        <w:t>Run the packaging script for your architecture:</w:t>
      </w:r>
    </w:p>
    <w:p w:rsidR="00680D66" w:rsidRDefault="00680D66" w:rsidP="00657815">
      <w:pPr>
        <w:pStyle w:val="Block"/>
        <w:rPr>
          <w:i/>
          <w:lang w:val="en-GB"/>
        </w:rPr>
      </w:pPr>
      <w:r>
        <w:rPr>
          <w:i/>
          <w:lang w:val="en-GB"/>
        </w:rPr>
        <w:lastRenderedPageBreak/>
        <w:t>./pack_unix.sh Linux64_x64</w:t>
      </w:r>
    </w:p>
    <w:p w:rsidR="00680D66" w:rsidRPr="00C07EE2" w:rsidRDefault="00680D66" w:rsidP="00657815">
      <w:pPr>
        <w:pStyle w:val="Block"/>
        <w:rPr>
          <w:lang w:val="en-GB"/>
        </w:rPr>
      </w:pPr>
      <w:r>
        <w:rPr>
          <w:lang w:val="en-GB"/>
        </w:rPr>
        <w:t>This will create three .tgz files which contain the runtime, the SDK and the tests.</w:t>
      </w:r>
    </w:p>
    <w:p w:rsidR="00680D66" w:rsidRDefault="00680D66" w:rsidP="00657815">
      <w:pPr>
        <w:spacing w:before="240"/>
        <w:ind w:left="360"/>
        <w:rPr>
          <w:lang w:val="en-GB"/>
        </w:rPr>
      </w:pPr>
    </w:p>
    <w:p w:rsidR="00680D66" w:rsidRDefault="00680D66">
      <w:pPr>
        <w:pStyle w:val="berschrift1"/>
        <w:rPr>
          <w:lang w:val="en-GB"/>
        </w:rPr>
      </w:pPr>
      <w:bookmarkStart w:id="63" w:name="_Toc305439336"/>
      <w:bookmarkStart w:id="64" w:name="_Toc305439337"/>
      <w:bookmarkStart w:id="65" w:name="_Toc305439338"/>
      <w:bookmarkEnd w:id="63"/>
      <w:bookmarkEnd w:id="64"/>
      <w:r>
        <w:rPr>
          <w:lang w:val="en-GB"/>
        </w:rPr>
        <w:t>Generating a Release Candidate</w:t>
      </w:r>
      <w:bookmarkEnd w:id="65"/>
    </w:p>
    <w:p w:rsidR="00680D66" w:rsidRDefault="00680D66">
      <w:pPr>
        <w:pStyle w:val="berschrift2"/>
        <w:rPr>
          <w:lang w:val="en-GB"/>
        </w:rPr>
      </w:pPr>
      <w:bookmarkStart w:id="66" w:name="_Ref176492258"/>
      <w:bookmarkStart w:id="67" w:name="_Toc305439339"/>
      <w:r>
        <w:rPr>
          <w:lang w:val="en-GB"/>
        </w:rPr>
        <w:t>Building a full GenICam or Software Module Release Candidate</w:t>
      </w:r>
      <w:bookmarkEnd w:id="45"/>
      <w:bookmarkEnd w:id="66"/>
      <w:bookmarkEnd w:id="67"/>
      <w:r>
        <w:rPr>
          <w:lang w:val="en-GB"/>
        </w:rPr>
        <w:t xml:space="preserve"> </w:t>
      </w:r>
    </w:p>
    <w:p w:rsidR="00680D66" w:rsidRDefault="00680D66">
      <w:pPr>
        <w:pStyle w:val="Block"/>
        <w:rPr>
          <w:lang w:val="en-GB"/>
        </w:rPr>
      </w:pPr>
      <w:r>
        <w:rPr>
          <w:lang w:val="en-GB"/>
        </w:rPr>
        <w:t xml:space="preserve">This section describes how to build a formal release candidate for a single or all GenICam software modules. </w:t>
      </w:r>
    </w:p>
    <w:p w:rsidR="00680D66" w:rsidRDefault="00680D66">
      <w:pPr>
        <w:pStyle w:val="Block"/>
        <w:rPr>
          <w:lang w:val="en-GB"/>
        </w:rPr>
      </w:pPr>
      <w:r>
        <w:rPr>
          <w:lang w:val="en-GB"/>
        </w:rPr>
        <w:sym w:font="Wingdings" w:char="F0E8"/>
      </w:r>
      <w:r>
        <w:rPr>
          <w:lang w:val="en-GB"/>
        </w:rPr>
        <w:t xml:space="preserve"> </w:t>
      </w:r>
      <w:r>
        <w:rPr>
          <w:b/>
          <w:bCs/>
          <w:lang w:val="en-GB"/>
        </w:rPr>
        <w:t>Important</w:t>
      </w:r>
      <w:r>
        <w:rPr>
          <w:lang w:val="en-GB"/>
        </w:rPr>
        <w:t xml:space="preserve">: This procedure is normally only accomplished by the responsible module maintainer (see section </w:t>
      </w:r>
      <w:r w:rsidR="00084712">
        <w:rPr>
          <w:lang w:val="en-GB"/>
        </w:rPr>
        <w:fldChar w:fldCharType="begin"/>
      </w:r>
      <w:r>
        <w:rPr>
          <w:lang w:val="en-GB"/>
        </w:rPr>
        <w:instrText xml:space="preserve"> REF _Ref142294561 \r \h </w:instrText>
      </w:r>
      <w:r w:rsidR="00084712">
        <w:rPr>
          <w:lang w:val="en-GB"/>
        </w:rPr>
      </w:r>
      <w:r w:rsidR="00084712">
        <w:rPr>
          <w:lang w:val="en-GB"/>
        </w:rPr>
        <w:fldChar w:fldCharType="separate"/>
      </w:r>
      <w:r>
        <w:rPr>
          <w:lang w:val="en-GB"/>
        </w:rPr>
        <w:t>5.1</w:t>
      </w:r>
      <w:r w:rsidR="00084712">
        <w:rPr>
          <w:lang w:val="en-GB"/>
        </w:rPr>
        <w:fldChar w:fldCharType="end"/>
      </w:r>
      <w:r>
        <w:rPr>
          <w:lang w:val="en-GB"/>
        </w:rPr>
        <w:t xml:space="preserve">). </w:t>
      </w:r>
    </w:p>
    <w:p w:rsidR="00680D66" w:rsidRPr="00657815" w:rsidRDefault="00680D66">
      <w:pPr>
        <w:numPr>
          <w:ilvl w:val="0"/>
          <w:numId w:val="27"/>
        </w:numPr>
        <w:spacing w:before="240"/>
      </w:pPr>
      <w:r>
        <w:rPr>
          <w:lang w:val="en-GB"/>
        </w:rPr>
        <w:t>Add a symbolic tag regarding the RC, i.e. RC1 for the first release candidate.</w:t>
      </w:r>
      <w:r w:rsidRPr="00657815">
        <w:t xml:space="preserve"> </w:t>
      </w:r>
    </w:p>
    <w:p w:rsidR="00680D66" w:rsidRDefault="00680D66">
      <w:pPr>
        <w:numPr>
          <w:ilvl w:val="0"/>
          <w:numId w:val="27"/>
        </w:numPr>
        <w:spacing w:before="240"/>
        <w:rPr>
          <w:lang w:val="en-GB"/>
        </w:rPr>
      </w:pPr>
      <w:r>
        <w:rPr>
          <w:lang w:val="en-GB"/>
        </w:rPr>
        <w:t>Build GenApi for Windows (VS80) and Linux (gcc40) each for 32 and 64 bit and also for Linux ARM 32 bit and Mac OSX 64 bit. The result will be two installer files for Windows, nine .tgz files for linux(3 for each platform) and three .tgz files for Mac OSX. The Windows installers contain the Runtime, SDK and Tests in one file, for Linux and Mac OSX they are distributed in separate files. For an official release the Windows versions are built by Basler, the Linux32_i86 and Linux64_x64 versions are built by MVTec, the Linux32_ARM version is built by MATRIX VISION and the Mac OSX version is built by MathWorks.</w:t>
      </w:r>
    </w:p>
    <w:p w:rsidR="00680D66" w:rsidRDefault="00680D66">
      <w:pPr>
        <w:numPr>
          <w:ilvl w:val="0"/>
          <w:numId w:val="27"/>
        </w:numPr>
        <w:spacing w:before="240"/>
        <w:rPr>
          <w:lang w:val="en-GB"/>
        </w:rPr>
      </w:pPr>
      <w:r>
        <w:rPr>
          <w:lang w:val="en-GB"/>
        </w:rPr>
        <w:t xml:space="preserve">Publish the setup files to the GenICam working group for testing and acceptance (for details see section </w:t>
      </w:r>
      <w:r w:rsidR="00084712">
        <w:rPr>
          <w:lang w:val="en-GB"/>
        </w:rPr>
        <w:fldChar w:fldCharType="begin"/>
      </w:r>
      <w:r>
        <w:rPr>
          <w:lang w:val="en-GB"/>
        </w:rPr>
        <w:instrText xml:space="preserve"> REF _Ref138132515 \r \h </w:instrText>
      </w:r>
      <w:r w:rsidR="00084712">
        <w:rPr>
          <w:lang w:val="en-GB"/>
        </w:rPr>
      </w:r>
      <w:r w:rsidR="00084712">
        <w:rPr>
          <w:lang w:val="en-GB"/>
        </w:rPr>
        <w:fldChar w:fldCharType="separate"/>
      </w:r>
      <w:r>
        <w:rPr>
          <w:lang w:val="en-GB"/>
        </w:rPr>
        <w:t>5</w:t>
      </w:r>
      <w:r w:rsidR="00084712">
        <w:rPr>
          <w:lang w:val="en-GB"/>
        </w:rPr>
        <w:fldChar w:fldCharType="end"/>
      </w:r>
      <w:r>
        <w:rPr>
          <w:lang w:val="en-GB"/>
        </w:rPr>
        <w:t>).</w:t>
      </w:r>
    </w:p>
    <w:p w:rsidR="00680D66" w:rsidRDefault="00680D66">
      <w:pPr>
        <w:numPr>
          <w:ilvl w:val="0"/>
          <w:numId w:val="27"/>
        </w:numPr>
        <w:spacing w:before="240"/>
        <w:rPr>
          <w:lang w:val="en-GB"/>
        </w:rPr>
      </w:pPr>
      <w:r>
        <w:rPr>
          <w:lang w:val="en-GB"/>
        </w:rPr>
        <w:t>If the release candidate is accepted by the GenICam working group perform the following final steps:</w:t>
      </w:r>
    </w:p>
    <w:p w:rsidR="00680D66" w:rsidRDefault="00680D66">
      <w:pPr>
        <w:numPr>
          <w:ilvl w:val="1"/>
          <w:numId w:val="7"/>
        </w:numPr>
        <w:spacing w:before="240"/>
        <w:rPr>
          <w:lang w:val="en-GB"/>
        </w:rPr>
      </w:pPr>
      <w:r>
        <w:rPr>
          <w:lang w:val="en-GB"/>
        </w:rPr>
        <w:t xml:space="preserve">Add the final tag to the repository. </w:t>
      </w:r>
    </w:p>
    <w:p w:rsidR="00680D66" w:rsidRDefault="00680D66">
      <w:pPr>
        <w:numPr>
          <w:ilvl w:val="1"/>
          <w:numId w:val="7"/>
        </w:numPr>
        <w:spacing w:before="240"/>
        <w:rPr>
          <w:lang w:val="en-GB"/>
        </w:rPr>
      </w:pPr>
      <w:r>
        <w:rPr>
          <w:lang w:val="en-GB"/>
        </w:rPr>
        <w:t xml:space="preserve">Publish the result as described in section </w:t>
      </w:r>
      <w:r w:rsidR="00084712">
        <w:rPr>
          <w:lang w:val="en-GB"/>
        </w:rPr>
        <w:fldChar w:fldCharType="begin"/>
      </w:r>
      <w:r>
        <w:rPr>
          <w:lang w:val="en-GB"/>
        </w:rPr>
        <w:instrText xml:space="preserve"> REF _Ref138132515 \r \h </w:instrText>
      </w:r>
      <w:r w:rsidR="00084712">
        <w:rPr>
          <w:lang w:val="en-GB"/>
        </w:rPr>
      </w:r>
      <w:r w:rsidR="00084712">
        <w:rPr>
          <w:lang w:val="en-GB"/>
        </w:rPr>
        <w:fldChar w:fldCharType="separate"/>
      </w:r>
      <w:r>
        <w:rPr>
          <w:lang w:val="en-GB"/>
        </w:rPr>
        <w:t>6</w:t>
      </w:r>
      <w:r w:rsidR="00084712">
        <w:rPr>
          <w:lang w:val="en-GB"/>
        </w:rPr>
        <w:fldChar w:fldCharType="end"/>
      </w:r>
      <w:r>
        <w:rPr>
          <w:lang w:val="en-GB"/>
        </w:rPr>
        <w:t xml:space="preserve">. </w:t>
      </w:r>
    </w:p>
    <w:p w:rsidR="00680D66" w:rsidRDefault="00680D66">
      <w:pPr>
        <w:numPr>
          <w:ilvl w:val="0"/>
          <w:numId w:val="27"/>
        </w:numPr>
        <w:spacing w:before="240"/>
        <w:rPr>
          <w:lang w:val="en-GB"/>
        </w:rPr>
      </w:pPr>
      <w:r>
        <w:t>If the release candidate is not accepted, fix the problem and build a new release candidate repeating the whole procedure using the label and tag RCx where x is incremented for each release candidate by one.</w:t>
      </w:r>
    </w:p>
    <w:p w:rsidR="00680D66" w:rsidRDefault="00680D66">
      <w:pPr>
        <w:pStyle w:val="berschrift2"/>
        <w:rPr>
          <w:lang w:val="en-GB"/>
        </w:rPr>
      </w:pPr>
      <w:bookmarkStart w:id="68" w:name="_Ref176492294"/>
      <w:bookmarkStart w:id="69" w:name="_Toc305439340"/>
      <w:r>
        <w:rPr>
          <w:lang w:val="en-GB"/>
        </w:rPr>
        <w:t>Generating a Release Candidate for Non Software Modules</w:t>
      </w:r>
      <w:bookmarkEnd w:id="68"/>
      <w:bookmarkEnd w:id="69"/>
    </w:p>
    <w:p w:rsidR="00680D66" w:rsidRDefault="00680D66">
      <w:pPr>
        <w:pStyle w:val="Block"/>
        <w:rPr>
          <w:lang w:val="en-GB"/>
        </w:rPr>
      </w:pPr>
      <w:r>
        <w:rPr>
          <w:lang w:val="en-GB"/>
        </w:rPr>
        <w:t>Release candidates for non software GenICam modules, such as the SFNC module, are simply generated by tagging the appropriate files in the SVN repository.</w:t>
      </w:r>
    </w:p>
    <w:p w:rsidR="00680D66" w:rsidRDefault="00680D66">
      <w:pPr>
        <w:pStyle w:val="Block"/>
        <w:rPr>
          <w:lang w:val="en-GB"/>
        </w:rPr>
      </w:pPr>
      <w:r>
        <w:rPr>
          <w:lang w:val="en-GB"/>
        </w:rPr>
        <w:sym w:font="Wingdings" w:char="F0E8"/>
      </w:r>
      <w:r>
        <w:rPr>
          <w:lang w:val="en-GB"/>
        </w:rPr>
        <w:t xml:space="preserve"> </w:t>
      </w:r>
      <w:r>
        <w:rPr>
          <w:b/>
          <w:bCs/>
          <w:lang w:val="en-GB"/>
        </w:rPr>
        <w:t>Important</w:t>
      </w:r>
      <w:r>
        <w:rPr>
          <w:lang w:val="en-GB"/>
        </w:rPr>
        <w:t xml:space="preserve">: This procedure is normally only accomplished by the responsible module maintainer (see section </w:t>
      </w:r>
      <w:r w:rsidR="00084712">
        <w:rPr>
          <w:lang w:val="en-GB"/>
        </w:rPr>
        <w:fldChar w:fldCharType="begin"/>
      </w:r>
      <w:r>
        <w:rPr>
          <w:lang w:val="en-GB"/>
        </w:rPr>
        <w:instrText xml:space="preserve"> REF _Ref142294561 \r \h </w:instrText>
      </w:r>
      <w:r w:rsidR="00084712">
        <w:rPr>
          <w:lang w:val="en-GB"/>
        </w:rPr>
      </w:r>
      <w:r w:rsidR="00084712">
        <w:rPr>
          <w:lang w:val="en-GB"/>
        </w:rPr>
        <w:fldChar w:fldCharType="separate"/>
      </w:r>
      <w:r>
        <w:rPr>
          <w:lang w:val="en-GB"/>
        </w:rPr>
        <w:t>5.1</w:t>
      </w:r>
      <w:r w:rsidR="00084712">
        <w:rPr>
          <w:lang w:val="en-GB"/>
        </w:rPr>
        <w:fldChar w:fldCharType="end"/>
      </w:r>
      <w:r>
        <w:rPr>
          <w:lang w:val="en-GB"/>
        </w:rPr>
        <w:t xml:space="preserve">). </w:t>
      </w:r>
    </w:p>
    <w:p w:rsidR="00680D66" w:rsidRDefault="00680D66">
      <w:pPr>
        <w:pStyle w:val="Block"/>
        <w:rPr>
          <w:lang w:val="en-GB"/>
        </w:rPr>
      </w:pPr>
      <w:r>
        <w:rPr>
          <w:lang w:val="en-GB"/>
        </w:rPr>
        <w:t>For instance, the procedure to create a release candidate for the SFNC module is:</w:t>
      </w:r>
    </w:p>
    <w:p w:rsidR="00680D66" w:rsidRDefault="00680D66" w:rsidP="009D6B67">
      <w:pPr>
        <w:numPr>
          <w:ilvl w:val="0"/>
          <w:numId w:val="30"/>
        </w:numPr>
        <w:spacing w:before="240"/>
      </w:pPr>
      <w:r w:rsidRPr="009D6B67">
        <w:rPr>
          <w:lang w:val="en-GB"/>
        </w:rPr>
        <w:t>Add a symbolic tag regarding the R</w:t>
      </w:r>
      <w:r>
        <w:rPr>
          <w:lang w:val="en-GB"/>
        </w:rPr>
        <w:t>C, i.e. RC1 for the first release candidate.</w:t>
      </w:r>
      <w:r w:rsidRPr="001F03E6">
        <w:t xml:space="preserve"> </w:t>
      </w:r>
    </w:p>
    <w:p w:rsidR="00680D66" w:rsidRPr="009D6B67" w:rsidRDefault="00680D66" w:rsidP="009D6B67">
      <w:pPr>
        <w:numPr>
          <w:ilvl w:val="0"/>
          <w:numId w:val="30"/>
        </w:numPr>
        <w:spacing w:before="240"/>
        <w:rPr>
          <w:lang w:val="en-GB"/>
        </w:rPr>
      </w:pPr>
      <w:r w:rsidRPr="009D6B67">
        <w:rPr>
          <w:lang w:val="en-GB"/>
        </w:rPr>
        <w:lastRenderedPageBreak/>
        <w:t>Zip the SFNC Microsoft Word document to a file named GenICam Standard Features Naming Convention 1.5.1_RC1.zip .</w:t>
      </w:r>
    </w:p>
    <w:p w:rsidR="00680D66" w:rsidRDefault="00680D66">
      <w:pPr>
        <w:numPr>
          <w:ilvl w:val="0"/>
          <w:numId w:val="30"/>
        </w:numPr>
        <w:spacing w:before="240"/>
        <w:rPr>
          <w:lang w:val="en-GB"/>
        </w:rPr>
      </w:pPr>
      <w:r>
        <w:rPr>
          <w:lang w:val="en-GB"/>
        </w:rPr>
        <w:t xml:space="preserve">Publish the zip file to the GenICam working group for acceptance (for details see section </w:t>
      </w:r>
      <w:r w:rsidR="00084712">
        <w:rPr>
          <w:lang w:val="en-GB"/>
        </w:rPr>
        <w:fldChar w:fldCharType="begin"/>
      </w:r>
      <w:r>
        <w:rPr>
          <w:lang w:val="en-GB"/>
        </w:rPr>
        <w:instrText xml:space="preserve"> REF _Ref138132515 \r \h </w:instrText>
      </w:r>
      <w:r w:rsidR="00084712">
        <w:rPr>
          <w:lang w:val="en-GB"/>
        </w:rPr>
      </w:r>
      <w:r w:rsidR="00084712">
        <w:rPr>
          <w:lang w:val="en-GB"/>
        </w:rPr>
        <w:fldChar w:fldCharType="separate"/>
      </w:r>
      <w:r>
        <w:rPr>
          <w:lang w:val="en-GB"/>
        </w:rPr>
        <w:t>5</w:t>
      </w:r>
      <w:r w:rsidR="00084712">
        <w:rPr>
          <w:lang w:val="en-GB"/>
        </w:rPr>
        <w:fldChar w:fldCharType="end"/>
      </w:r>
      <w:r>
        <w:rPr>
          <w:lang w:val="en-GB"/>
        </w:rPr>
        <w:t>).</w:t>
      </w:r>
    </w:p>
    <w:p w:rsidR="00680D66" w:rsidRDefault="00680D66">
      <w:pPr>
        <w:numPr>
          <w:ilvl w:val="0"/>
          <w:numId w:val="30"/>
        </w:numPr>
        <w:spacing w:before="240"/>
        <w:rPr>
          <w:lang w:val="en-GB"/>
        </w:rPr>
      </w:pPr>
      <w:r>
        <w:rPr>
          <w:lang w:val="en-GB"/>
        </w:rPr>
        <w:t>If the release candidate is accepted by the GenICam working group perform the following final steps:</w:t>
      </w:r>
    </w:p>
    <w:p w:rsidR="00680D66" w:rsidRPr="00657815" w:rsidRDefault="00680D66">
      <w:pPr>
        <w:numPr>
          <w:ilvl w:val="0"/>
          <w:numId w:val="36"/>
        </w:numPr>
        <w:spacing w:before="240"/>
      </w:pPr>
      <w:r>
        <w:rPr>
          <w:lang w:val="en-GB"/>
        </w:rPr>
        <w:t>Add the final tag to the SVN</w:t>
      </w:r>
      <w:r w:rsidRPr="00657815">
        <w:t xml:space="preserve"> </w:t>
      </w:r>
    </w:p>
    <w:p w:rsidR="00680D66" w:rsidRDefault="00680D66">
      <w:pPr>
        <w:numPr>
          <w:ilvl w:val="0"/>
          <w:numId w:val="36"/>
        </w:numPr>
        <w:spacing w:before="240"/>
        <w:rPr>
          <w:lang w:val="en-GB"/>
        </w:rPr>
      </w:pPr>
      <w:r>
        <w:rPr>
          <w:lang w:val="en-GB"/>
        </w:rPr>
        <w:t xml:space="preserve">Publish the results as described in section </w:t>
      </w:r>
      <w:r w:rsidR="00084712">
        <w:rPr>
          <w:lang w:val="en-GB"/>
        </w:rPr>
        <w:fldChar w:fldCharType="begin"/>
      </w:r>
      <w:r>
        <w:rPr>
          <w:lang w:val="en-GB"/>
        </w:rPr>
        <w:instrText xml:space="preserve"> REF _Ref138132515 \r \h </w:instrText>
      </w:r>
      <w:r w:rsidR="00084712">
        <w:rPr>
          <w:lang w:val="en-GB"/>
        </w:rPr>
      </w:r>
      <w:r w:rsidR="00084712">
        <w:rPr>
          <w:lang w:val="en-GB"/>
        </w:rPr>
        <w:fldChar w:fldCharType="separate"/>
      </w:r>
      <w:r>
        <w:rPr>
          <w:lang w:val="en-GB"/>
        </w:rPr>
        <w:t>6</w:t>
      </w:r>
      <w:r w:rsidR="00084712">
        <w:rPr>
          <w:lang w:val="en-GB"/>
        </w:rPr>
        <w:fldChar w:fldCharType="end"/>
      </w:r>
      <w:r>
        <w:rPr>
          <w:lang w:val="en-GB"/>
        </w:rPr>
        <w:t xml:space="preserve">. </w:t>
      </w:r>
    </w:p>
    <w:p w:rsidR="00680D66" w:rsidRPr="00B92C31" w:rsidRDefault="00680D66" w:rsidP="00657815">
      <w:pPr>
        <w:numPr>
          <w:ilvl w:val="0"/>
          <w:numId w:val="30"/>
        </w:numPr>
        <w:spacing w:before="240"/>
        <w:rPr>
          <w:lang w:val="en-GB"/>
        </w:rPr>
      </w:pPr>
      <w:r>
        <w:t>If the release candidate is not accepted fix the problem and generate a new release candidate repeating the whole procedure using the label and tag RCx where x is incremented for each release candidate by one.</w:t>
      </w:r>
    </w:p>
    <w:p w:rsidR="002702F1" w:rsidRDefault="002702F1" w:rsidP="002702F1">
      <w:pPr>
        <w:numPr>
          <w:ilvl w:val="0"/>
          <w:numId w:val="30"/>
        </w:numPr>
        <w:spacing w:before="240"/>
        <w:rPr>
          <w:lang w:val="en-GB"/>
        </w:rPr>
      </w:pPr>
      <w:r>
        <w:t>When the SFNC release candidate is accepted, follow the detailed procedure described in the “SFNC release checklist and documents location.docx” document that is located in the “\</w:t>
      </w:r>
      <w:r>
        <w:rPr>
          <w:i/>
        </w:rPr>
        <w:t>SVN GenICam</w:t>
      </w:r>
      <w:r>
        <w:t>\doc\Standard_Feature_List” repository.</w:t>
      </w:r>
    </w:p>
    <w:p w:rsidR="002702F1" w:rsidRPr="009D6B67" w:rsidRDefault="002702F1" w:rsidP="00657815">
      <w:pPr>
        <w:numPr>
          <w:ilvl w:val="0"/>
          <w:numId w:val="30"/>
        </w:numPr>
        <w:spacing w:before="240"/>
        <w:rPr>
          <w:lang w:val="en-GB"/>
        </w:rPr>
      </w:pPr>
    </w:p>
    <w:p w:rsidR="00680D66" w:rsidRDefault="00680D66">
      <w:pPr>
        <w:pStyle w:val="berschrift1"/>
        <w:ind w:left="431" w:hanging="431"/>
        <w:rPr>
          <w:lang w:val="en-GB"/>
        </w:rPr>
      </w:pPr>
      <w:bookmarkStart w:id="70" w:name="_Ref138132515"/>
      <w:bookmarkStart w:id="71" w:name="_Ref138133031"/>
      <w:bookmarkStart w:id="72" w:name="_Toc305439341"/>
      <w:r>
        <w:rPr>
          <w:lang w:val="en-GB"/>
        </w:rPr>
        <w:t>Collaboration Rules</w:t>
      </w:r>
      <w:bookmarkEnd w:id="70"/>
      <w:bookmarkEnd w:id="71"/>
      <w:bookmarkEnd w:id="72"/>
    </w:p>
    <w:p w:rsidR="00680D66" w:rsidRDefault="00680D66">
      <w:pPr>
        <w:pStyle w:val="berschrift2"/>
        <w:rPr>
          <w:lang w:val="en-GB"/>
        </w:rPr>
      </w:pPr>
      <w:bookmarkStart w:id="73" w:name="_Roles_and_Modules"/>
      <w:bookmarkStart w:id="74" w:name="_Ref142294561"/>
      <w:bookmarkStart w:id="75" w:name="_Toc305439342"/>
      <w:bookmarkEnd w:id="73"/>
      <w:r>
        <w:rPr>
          <w:lang w:val="en-GB"/>
        </w:rPr>
        <w:t>Roles and Modules</w:t>
      </w:r>
      <w:bookmarkEnd w:id="74"/>
      <w:bookmarkEnd w:id="75"/>
    </w:p>
    <w:p w:rsidR="00680D66" w:rsidRDefault="00680D66">
      <w:pPr>
        <w:pStyle w:val="Block"/>
        <w:rPr>
          <w:lang w:val="en-GB"/>
        </w:rPr>
      </w:pPr>
      <w:r>
        <w:rPr>
          <w:lang w:val="en-GB"/>
        </w:rPr>
        <w:t xml:space="preserve">This document refers to several </w:t>
      </w:r>
      <w:r>
        <w:rPr>
          <w:b/>
          <w:lang w:val="en-GB"/>
        </w:rPr>
        <w:t>roles</w:t>
      </w:r>
      <w:r>
        <w:rPr>
          <w:lang w:val="en-GB"/>
        </w:rPr>
        <w:t xml:space="preserve"> which are defined in this section</w:t>
      </w:r>
    </w:p>
    <w:p w:rsidR="00680D66" w:rsidRDefault="00680D66">
      <w:pPr>
        <w:pStyle w:val="Block"/>
        <w:rPr>
          <w:lang w:val="en-GB"/>
        </w:rPr>
      </w:pPr>
      <w:r>
        <w:rPr>
          <w:lang w:val="en-GB"/>
        </w:rPr>
        <w:t xml:space="preserve">The </w:t>
      </w:r>
      <w:r>
        <w:rPr>
          <w:b/>
          <w:bCs/>
          <w:lang w:val="en-GB"/>
        </w:rPr>
        <w:t>GenICam working group</w:t>
      </w:r>
      <w:r>
        <w:rPr>
          <w:lang w:val="en-GB"/>
        </w:rPr>
        <w:t xml:space="preserve"> consists of all associated and contributing members of the GenICam standard committee as listed on www.genicam.org.</w:t>
      </w:r>
    </w:p>
    <w:p w:rsidR="00680D66" w:rsidRDefault="00680D66">
      <w:pPr>
        <w:pStyle w:val="Block"/>
        <w:rPr>
          <w:lang w:val="en-GB"/>
        </w:rPr>
      </w:pPr>
      <w:r>
        <w:rPr>
          <w:lang w:val="en-GB"/>
        </w:rPr>
        <w:t xml:space="preserve">The </w:t>
      </w:r>
      <w:r>
        <w:rPr>
          <w:b/>
          <w:bCs/>
          <w:lang w:val="en-GB"/>
        </w:rPr>
        <w:t>maintainer</w:t>
      </w:r>
      <w:r>
        <w:rPr>
          <w:lang w:val="en-GB"/>
        </w:rPr>
        <w:t xml:space="preserve"> of a GenICam </w:t>
      </w:r>
      <w:r>
        <w:rPr>
          <w:b/>
          <w:lang w:val="en-GB"/>
        </w:rPr>
        <w:t>module</w:t>
      </w:r>
      <w:r>
        <w:rPr>
          <w:lang w:val="en-GB"/>
        </w:rPr>
        <w:t xml:space="preserve"> is responsible for the integrity of this component. Normally only the maintainer may change the component. Any proposed changes (bug fixes, added features, other) must be sent to the maintainer who will include them in the component.</w:t>
      </w:r>
    </w:p>
    <w:p w:rsidR="00680D66" w:rsidRDefault="00680D66">
      <w:pPr>
        <w:pStyle w:val="Block"/>
        <w:rPr>
          <w:lang w:val="en-GB"/>
        </w:rPr>
      </w:pPr>
      <w:r>
        <w:rPr>
          <w:lang w:val="en-GB"/>
        </w:rPr>
        <w:t>The following GenICam modules are currently set up:</w:t>
      </w:r>
    </w:p>
    <w:p w:rsidR="00680D66" w:rsidRDefault="00680D66">
      <w:pPr>
        <w:pStyle w:val="Block"/>
        <w:numPr>
          <w:ilvl w:val="0"/>
          <w:numId w:val="14"/>
        </w:numPr>
        <w:rPr>
          <w:lang w:val="en-GB"/>
        </w:rPr>
      </w:pPr>
      <w:r>
        <w:rPr>
          <w:b/>
          <w:bCs/>
          <w:lang w:val="en-GB"/>
        </w:rPr>
        <w:t>GenApi Software Module</w:t>
      </w:r>
      <w:r>
        <w:rPr>
          <w:lang w:val="en-GB"/>
        </w:rPr>
        <w:t xml:space="preserve"> – reference implementation of code which is responsible for configuring a device</w:t>
      </w:r>
    </w:p>
    <w:p w:rsidR="00680D66" w:rsidRDefault="00680D66">
      <w:pPr>
        <w:pStyle w:val="Block"/>
        <w:numPr>
          <w:ilvl w:val="0"/>
          <w:numId w:val="14"/>
        </w:numPr>
        <w:rPr>
          <w:lang w:val="en-GB"/>
        </w:rPr>
      </w:pPr>
      <w:r>
        <w:rPr>
          <w:b/>
          <w:lang w:val="en-GB"/>
        </w:rPr>
        <w:t>SFNC Module</w:t>
      </w:r>
      <w:r>
        <w:rPr>
          <w:lang w:val="en-GB"/>
        </w:rPr>
        <w:t xml:space="preserve"> – recommended names and types for common features</w:t>
      </w:r>
    </w:p>
    <w:p w:rsidR="00680D66" w:rsidRDefault="00680D66">
      <w:pPr>
        <w:pStyle w:val="Block"/>
        <w:numPr>
          <w:ilvl w:val="0"/>
          <w:numId w:val="14"/>
        </w:numPr>
        <w:rPr>
          <w:lang w:val="en-GB"/>
        </w:rPr>
      </w:pPr>
      <w:r>
        <w:rPr>
          <w:b/>
          <w:bCs/>
          <w:lang w:val="en-GB"/>
        </w:rPr>
        <w:t>GenTL Software Module</w:t>
      </w:r>
      <w:r>
        <w:rPr>
          <w:lang w:val="en-GB"/>
        </w:rPr>
        <w:t xml:space="preserve"> – code responsible for transferring data between a device and a host</w:t>
      </w:r>
    </w:p>
    <w:p w:rsidR="00680D66" w:rsidRDefault="00680D66">
      <w:pPr>
        <w:pStyle w:val="Block"/>
        <w:numPr>
          <w:ilvl w:val="0"/>
          <w:numId w:val="14"/>
        </w:numPr>
        <w:rPr>
          <w:lang w:val="en-GB"/>
        </w:rPr>
      </w:pPr>
      <w:r>
        <w:rPr>
          <w:b/>
          <w:bCs/>
          <w:lang w:val="en-GB"/>
        </w:rPr>
        <w:t>Validator Software Module</w:t>
      </w:r>
      <w:r>
        <w:rPr>
          <w:lang w:val="en-GB"/>
        </w:rPr>
        <w:t xml:space="preserve"> – code checking a camera configuration file for standard compliance</w:t>
      </w:r>
    </w:p>
    <w:p w:rsidR="00680D66" w:rsidRDefault="00680D66">
      <w:pPr>
        <w:pStyle w:val="Block"/>
        <w:numPr>
          <w:ilvl w:val="0"/>
          <w:numId w:val="14"/>
        </w:numPr>
        <w:rPr>
          <w:lang w:val="en-GB"/>
        </w:rPr>
      </w:pPr>
      <w:r>
        <w:rPr>
          <w:b/>
          <w:bCs/>
          <w:lang w:val="en-GB"/>
        </w:rPr>
        <w:t xml:space="preserve">SVN Admin Module </w:t>
      </w:r>
      <w:r>
        <w:rPr>
          <w:lang w:val="en-GB"/>
        </w:rPr>
        <w:t>– the data base holding the GenICam source code and documents, see https://genicam.mvtec.com/svn/genicam/</w:t>
      </w:r>
    </w:p>
    <w:p w:rsidR="00680D66" w:rsidRDefault="00680D66">
      <w:pPr>
        <w:pStyle w:val="Block"/>
        <w:numPr>
          <w:ilvl w:val="0"/>
          <w:numId w:val="14"/>
        </w:numPr>
        <w:rPr>
          <w:lang w:val="en-GB"/>
        </w:rPr>
      </w:pPr>
      <w:r>
        <w:rPr>
          <w:b/>
          <w:bCs/>
          <w:lang w:val="en-GB"/>
        </w:rPr>
        <w:t xml:space="preserve">Trac Admin Module </w:t>
      </w:r>
      <w:r>
        <w:rPr>
          <w:lang w:val="en-GB"/>
        </w:rPr>
        <w:t>– the wiki and ticket tracking system, see https://genicam.mvtec.com/</w:t>
      </w:r>
    </w:p>
    <w:p w:rsidR="00680D66" w:rsidRDefault="00680D66">
      <w:pPr>
        <w:pStyle w:val="Block"/>
        <w:numPr>
          <w:ilvl w:val="0"/>
          <w:numId w:val="14"/>
        </w:numPr>
        <w:rPr>
          <w:lang w:val="en-GB"/>
        </w:rPr>
      </w:pPr>
      <w:r>
        <w:rPr>
          <w:b/>
          <w:bCs/>
          <w:lang w:val="en-GB"/>
        </w:rPr>
        <w:lastRenderedPageBreak/>
        <w:t xml:space="preserve">MailingList Admin Module </w:t>
      </w:r>
      <w:r>
        <w:rPr>
          <w:lang w:val="en-GB"/>
        </w:rPr>
        <w:t>– the central communication tool for the GenICam working group</w:t>
      </w:r>
    </w:p>
    <w:p w:rsidR="00680D66" w:rsidRDefault="00680D66">
      <w:pPr>
        <w:pStyle w:val="Block"/>
        <w:numPr>
          <w:ilvl w:val="0"/>
          <w:numId w:val="14"/>
        </w:numPr>
        <w:rPr>
          <w:lang w:val="en-GB"/>
        </w:rPr>
      </w:pPr>
      <w:r>
        <w:rPr>
          <w:b/>
          <w:bCs/>
          <w:lang w:val="en-GB"/>
        </w:rPr>
        <w:t xml:space="preserve">WebSite Admin Module </w:t>
      </w:r>
      <w:r>
        <w:rPr>
          <w:lang w:val="en-GB"/>
        </w:rPr>
        <w:t>– the GenICam web site on http://</w:t>
      </w:r>
      <w:hyperlink r:id="rId42" w:history="1">
        <w:r>
          <w:rPr>
            <w:rStyle w:val="Hyperlink"/>
            <w:lang w:val="en-GB"/>
          </w:rPr>
          <w:t>www.genicam.org</w:t>
        </w:r>
      </w:hyperlink>
      <w:r>
        <w:rPr>
          <w:lang w:val="en-GB"/>
        </w:rPr>
        <w:t xml:space="preserve"> </w:t>
      </w:r>
    </w:p>
    <w:p w:rsidR="00680D66" w:rsidRDefault="00680D66">
      <w:pPr>
        <w:pStyle w:val="Block"/>
        <w:numPr>
          <w:ilvl w:val="0"/>
          <w:numId w:val="14"/>
        </w:numPr>
        <w:rPr>
          <w:lang w:val="en-GB"/>
        </w:rPr>
      </w:pPr>
      <w:r>
        <w:rPr>
          <w:b/>
          <w:bCs/>
          <w:lang w:val="en-GB"/>
        </w:rPr>
        <w:t>FTP</w:t>
      </w:r>
      <w:r>
        <w:rPr>
          <w:lang w:val="en-GB"/>
        </w:rPr>
        <w:t xml:space="preserve"> </w:t>
      </w:r>
      <w:r>
        <w:rPr>
          <w:b/>
          <w:bCs/>
          <w:lang w:val="en-GB"/>
        </w:rPr>
        <w:t xml:space="preserve">Admin Module </w:t>
      </w:r>
      <w:r>
        <w:rPr>
          <w:lang w:val="en-GB"/>
        </w:rPr>
        <w:t>– the GenICam FTP server on ftp://</w:t>
      </w:r>
      <w:hyperlink r:id="rId43" w:history="1">
        <w:r>
          <w:rPr>
            <w:rStyle w:val="Hyperlink"/>
            <w:lang w:val="en-GB"/>
          </w:rPr>
          <w:t>ftp.genicam.org</w:t>
        </w:r>
      </w:hyperlink>
      <w:r>
        <w:rPr>
          <w:lang w:val="en-GB"/>
        </w:rPr>
        <w:t xml:space="preserve"> (</w:t>
      </w:r>
      <w:r>
        <w:rPr>
          <w:highlight w:val="yellow"/>
          <w:lang w:val="en-GB"/>
        </w:rPr>
        <w:t>tbd</w:t>
      </w:r>
      <w:r>
        <w:rPr>
          <w:lang w:val="en-GB"/>
        </w:rPr>
        <w:t xml:space="preserve"> =&gt; create)</w:t>
      </w:r>
    </w:p>
    <w:p w:rsidR="00680D66" w:rsidRDefault="00680D66">
      <w:pPr>
        <w:pStyle w:val="Block"/>
        <w:numPr>
          <w:ilvl w:val="0"/>
          <w:numId w:val="14"/>
        </w:numPr>
      </w:pPr>
      <w:r>
        <w:rPr>
          <w:b/>
          <w:bCs/>
          <w:lang w:val="en-GB"/>
        </w:rPr>
        <w:t xml:space="preserve">Releasing Admin Module – </w:t>
      </w:r>
      <w:r>
        <w:t>preparing the official release version</w:t>
      </w:r>
    </w:p>
    <w:p w:rsidR="00680D66" w:rsidRDefault="00680D66">
      <w:pPr>
        <w:pStyle w:val="Block"/>
      </w:pPr>
      <w:r>
        <w:rPr>
          <w:lang w:val="en-GB"/>
        </w:rPr>
        <w:t>A list of modules and their current maintainers can be found on XXX (</w:t>
      </w:r>
      <w:r>
        <w:rPr>
          <w:highlight w:val="yellow"/>
          <w:lang w:val="en-GB"/>
        </w:rPr>
        <w:t>tbd</w:t>
      </w:r>
      <w:r>
        <w:rPr>
          <w:lang w:val="en-GB"/>
        </w:rPr>
        <w:t xml:space="preserve"> =&gt; SVN)</w:t>
      </w:r>
    </w:p>
    <w:p w:rsidR="00680D66" w:rsidRDefault="00680D66">
      <w:pPr>
        <w:pStyle w:val="berschrift2"/>
        <w:rPr>
          <w:lang w:val="en-GB"/>
        </w:rPr>
      </w:pPr>
      <w:bookmarkStart w:id="76" w:name="_Toc305439343"/>
      <w:r>
        <w:rPr>
          <w:lang w:val="en-GB"/>
        </w:rPr>
        <w:t>Communication</w:t>
      </w:r>
      <w:bookmarkEnd w:id="76"/>
    </w:p>
    <w:p w:rsidR="00680D66" w:rsidRDefault="00680D66">
      <w:pPr>
        <w:pStyle w:val="Block"/>
        <w:rPr>
          <w:lang w:val="en-GB"/>
        </w:rPr>
      </w:pPr>
      <w:r>
        <w:rPr>
          <w:lang w:val="en-GB"/>
        </w:rPr>
        <w:t>Communication is accomplished via email. The following email addresses and aliases exist:</w:t>
      </w:r>
    </w:p>
    <w:p w:rsidR="00680D66" w:rsidRDefault="000D0785">
      <w:pPr>
        <w:pStyle w:val="Block"/>
        <w:numPr>
          <w:ilvl w:val="0"/>
          <w:numId w:val="15"/>
        </w:numPr>
        <w:rPr>
          <w:lang w:val="en-GB"/>
        </w:rPr>
      </w:pPr>
      <w:hyperlink r:id="rId44" w:history="1">
        <w:r w:rsidR="00680D66">
          <w:rPr>
            <w:rStyle w:val="Hyperlink"/>
            <w:lang w:val="en-GB"/>
          </w:rPr>
          <w:t>GenICam@imaging.de</w:t>
        </w:r>
      </w:hyperlink>
      <w:r w:rsidR="00680D66">
        <w:rPr>
          <w:lang w:val="en-GB"/>
        </w:rPr>
        <w:t xml:space="preserve"> - the GenICam mailing list</w:t>
      </w:r>
    </w:p>
    <w:p w:rsidR="00680D66" w:rsidRDefault="000D0785">
      <w:pPr>
        <w:pStyle w:val="Block"/>
        <w:numPr>
          <w:ilvl w:val="0"/>
          <w:numId w:val="15"/>
        </w:numPr>
        <w:rPr>
          <w:lang w:val="en-GB"/>
        </w:rPr>
      </w:pPr>
      <w:hyperlink r:id="rId45" w:history="1">
        <w:r w:rsidR="00680D66">
          <w:rPr>
            <w:rStyle w:val="Hyperlink"/>
            <w:lang w:val="en-GB"/>
          </w:rPr>
          <w:t>GenApi@genicam.org</w:t>
        </w:r>
      </w:hyperlink>
      <w:r w:rsidR="00680D66">
        <w:rPr>
          <w:lang w:val="en-GB"/>
        </w:rPr>
        <w:t xml:space="preserve"> - an email alias for the GenApi module’s maintainer and his/her deputies.</w:t>
      </w:r>
    </w:p>
    <w:p w:rsidR="00680D66" w:rsidRDefault="000D0785">
      <w:pPr>
        <w:pStyle w:val="Block"/>
        <w:numPr>
          <w:ilvl w:val="0"/>
          <w:numId w:val="15"/>
        </w:numPr>
        <w:rPr>
          <w:lang w:val="en-GB"/>
        </w:rPr>
      </w:pPr>
      <w:hyperlink r:id="rId46" w:history="1">
        <w:r w:rsidR="00680D66">
          <w:rPr>
            <w:rStyle w:val="Hyperlink"/>
            <w:lang w:val="en-GB"/>
          </w:rPr>
          <w:t>GenTL@genicam.org</w:t>
        </w:r>
      </w:hyperlink>
      <w:r w:rsidR="00680D66">
        <w:rPr>
          <w:lang w:val="en-GB"/>
        </w:rPr>
        <w:t xml:space="preserve"> - an email alias for the GenTL module’s maintainer and his/her deputies.</w:t>
      </w:r>
    </w:p>
    <w:p w:rsidR="00680D66" w:rsidRDefault="000D0785">
      <w:pPr>
        <w:pStyle w:val="Block"/>
        <w:numPr>
          <w:ilvl w:val="0"/>
          <w:numId w:val="15"/>
        </w:numPr>
        <w:rPr>
          <w:lang w:val="en-GB"/>
        </w:rPr>
      </w:pPr>
      <w:hyperlink r:id="rId47" w:history="1">
        <w:r w:rsidR="00680D66">
          <w:rPr>
            <w:rStyle w:val="Hyperlink"/>
            <w:lang w:val="en-GB"/>
          </w:rPr>
          <w:t>Validator@genicam.org</w:t>
        </w:r>
      </w:hyperlink>
      <w:r w:rsidR="00680D66">
        <w:rPr>
          <w:lang w:val="en-GB"/>
        </w:rPr>
        <w:t xml:space="preserve"> - an email alias for the Validator module’s maintainer and his/her deputies.</w:t>
      </w:r>
    </w:p>
    <w:p w:rsidR="00680D66" w:rsidRDefault="000D0785">
      <w:pPr>
        <w:pStyle w:val="Block"/>
        <w:numPr>
          <w:ilvl w:val="0"/>
          <w:numId w:val="15"/>
        </w:numPr>
        <w:rPr>
          <w:lang w:val="en-GB"/>
        </w:rPr>
      </w:pPr>
      <w:hyperlink r:id="rId48" w:history="1">
        <w:r w:rsidR="00680D66">
          <w:rPr>
            <w:rStyle w:val="Hyperlink"/>
            <w:lang w:val="en-GB"/>
          </w:rPr>
          <w:t>CVS@genicam.org</w:t>
        </w:r>
      </w:hyperlink>
      <w:r w:rsidR="00680D66">
        <w:rPr>
          <w:lang w:val="en-GB"/>
        </w:rPr>
        <w:t xml:space="preserve"> - an email alias for the CVS maintainer and his/her deputies.</w:t>
      </w:r>
    </w:p>
    <w:p w:rsidR="00680D66" w:rsidRDefault="000D0785">
      <w:pPr>
        <w:pStyle w:val="Block"/>
        <w:numPr>
          <w:ilvl w:val="0"/>
          <w:numId w:val="15"/>
        </w:numPr>
        <w:rPr>
          <w:lang w:val="en-GB"/>
        </w:rPr>
      </w:pPr>
      <w:hyperlink r:id="rId49" w:history="1">
        <w:r w:rsidR="00680D66">
          <w:rPr>
            <w:rStyle w:val="Hyperlink"/>
            <w:lang w:val="en-GB"/>
          </w:rPr>
          <w:t>Mantis@genicam.org</w:t>
        </w:r>
      </w:hyperlink>
      <w:r w:rsidR="00680D66">
        <w:rPr>
          <w:lang w:val="en-GB"/>
        </w:rPr>
        <w:t xml:space="preserve"> - an email alias for the Mantis maintainer and his/her deputies.</w:t>
      </w:r>
    </w:p>
    <w:p w:rsidR="00680D66" w:rsidRDefault="000D0785">
      <w:pPr>
        <w:pStyle w:val="Block"/>
        <w:numPr>
          <w:ilvl w:val="0"/>
          <w:numId w:val="15"/>
        </w:numPr>
        <w:rPr>
          <w:lang w:val="en-GB"/>
        </w:rPr>
      </w:pPr>
      <w:hyperlink r:id="rId50" w:history="1">
        <w:r w:rsidR="00680D66">
          <w:rPr>
            <w:rStyle w:val="Hyperlink"/>
            <w:lang w:val="en-GB"/>
          </w:rPr>
          <w:t>MailingList@genicam.org</w:t>
        </w:r>
      </w:hyperlink>
      <w:r w:rsidR="00680D66">
        <w:rPr>
          <w:lang w:val="en-GB"/>
        </w:rPr>
        <w:t xml:space="preserve"> - an email alias for the mailing list maintainer and his/her deputies.</w:t>
      </w:r>
    </w:p>
    <w:p w:rsidR="00680D66" w:rsidRDefault="000D0785">
      <w:pPr>
        <w:pStyle w:val="Block"/>
        <w:numPr>
          <w:ilvl w:val="0"/>
          <w:numId w:val="15"/>
        </w:numPr>
        <w:rPr>
          <w:lang w:val="en-GB"/>
        </w:rPr>
      </w:pPr>
      <w:hyperlink r:id="rId51" w:history="1">
        <w:r w:rsidR="00680D66">
          <w:rPr>
            <w:rStyle w:val="Hyperlink"/>
            <w:lang w:val="en-GB"/>
          </w:rPr>
          <w:t>WebSite@genicam.org</w:t>
        </w:r>
      </w:hyperlink>
      <w:r w:rsidR="00680D66">
        <w:rPr>
          <w:lang w:val="en-GB"/>
        </w:rPr>
        <w:t xml:space="preserve"> - an email alias for the web site maintainer and his/her deputies.</w:t>
      </w:r>
    </w:p>
    <w:p w:rsidR="00680D66" w:rsidRDefault="000D0785">
      <w:pPr>
        <w:pStyle w:val="Block"/>
        <w:numPr>
          <w:ilvl w:val="0"/>
          <w:numId w:val="15"/>
        </w:numPr>
        <w:rPr>
          <w:lang w:val="en-GB"/>
        </w:rPr>
      </w:pPr>
      <w:hyperlink r:id="rId52" w:history="1">
        <w:r w:rsidR="00680D66">
          <w:rPr>
            <w:rStyle w:val="Hyperlink"/>
            <w:lang w:val="en-GB"/>
          </w:rPr>
          <w:t>FTP@genicam.org</w:t>
        </w:r>
      </w:hyperlink>
      <w:r w:rsidR="00680D66">
        <w:rPr>
          <w:lang w:val="en-GB"/>
        </w:rPr>
        <w:t xml:space="preserve"> - an email alias for the FTP server maintainer and his/her deputies.</w:t>
      </w:r>
    </w:p>
    <w:p w:rsidR="00680D66" w:rsidRDefault="000D0785">
      <w:pPr>
        <w:pStyle w:val="Block"/>
        <w:numPr>
          <w:ilvl w:val="0"/>
          <w:numId w:val="15"/>
        </w:numPr>
        <w:rPr>
          <w:lang w:val="en-GB"/>
        </w:rPr>
      </w:pPr>
      <w:hyperlink r:id="rId53" w:history="1">
        <w:r w:rsidR="00680D66">
          <w:rPr>
            <w:rStyle w:val="Hyperlink"/>
            <w:lang w:val="en-GB"/>
          </w:rPr>
          <w:t>Releasing@genicam.org</w:t>
        </w:r>
      </w:hyperlink>
      <w:r w:rsidR="00680D66">
        <w:rPr>
          <w:lang w:val="en-GB"/>
        </w:rPr>
        <w:t xml:space="preserve"> - an email alias for the FTP server maintainer and his/her deputies.</w:t>
      </w:r>
    </w:p>
    <w:p w:rsidR="00680D66" w:rsidRDefault="000D0785">
      <w:pPr>
        <w:pStyle w:val="Block"/>
        <w:numPr>
          <w:ilvl w:val="0"/>
          <w:numId w:val="15"/>
        </w:numPr>
        <w:rPr>
          <w:lang w:val="en-GB"/>
        </w:rPr>
      </w:pPr>
      <w:hyperlink r:id="rId54" w:history="1">
        <w:r w:rsidR="00680D66">
          <w:rPr>
            <w:rStyle w:val="Hyperlink"/>
            <w:lang w:val="en-GB"/>
          </w:rPr>
          <w:t>GenICam-contact@&lt;Mycompany&gt;.com</w:t>
        </w:r>
      </w:hyperlink>
      <w:r w:rsidR="00680D66">
        <w:rPr>
          <w:lang w:val="en-GB"/>
        </w:rPr>
        <w:t xml:space="preserve"> - a local email alias of each company giving access to the GenICam related people at this company. All contributing members of the GenICam working group should provide this email alias; associated members might provide it, too. </w:t>
      </w:r>
    </w:p>
    <w:p w:rsidR="00680D66" w:rsidRDefault="00680D66">
      <w:pPr>
        <w:pStyle w:val="Block"/>
        <w:rPr>
          <w:lang w:val="en-GB"/>
        </w:rPr>
      </w:pPr>
      <w:r>
        <w:rPr>
          <w:lang w:val="en-GB"/>
        </w:rPr>
        <w:t>The GenICam web site is maintained at http://</w:t>
      </w:r>
      <w:hyperlink r:id="rId55" w:history="1">
        <w:r>
          <w:rPr>
            <w:rStyle w:val="Hyperlink"/>
            <w:lang w:val="en-GB"/>
          </w:rPr>
          <w:t>www.genicam.org</w:t>
        </w:r>
      </w:hyperlink>
    </w:p>
    <w:p w:rsidR="00680D66" w:rsidRDefault="00680D66">
      <w:pPr>
        <w:pStyle w:val="Block"/>
        <w:rPr>
          <w:lang w:val="en-GB"/>
        </w:rPr>
      </w:pPr>
      <w:r>
        <w:rPr>
          <w:lang w:val="en-GB"/>
        </w:rPr>
        <w:t>A FTP site is available under ftp://</w:t>
      </w:r>
      <w:hyperlink r:id="rId56" w:history="1">
        <w:r>
          <w:rPr>
            <w:rStyle w:val="Hyperlink"/>
            <w:lang w:val="en-GB"/>
          </w:rPr>
          <w:t>ftp.genicam.org</w:t>
        </w:r>
      </w:hyperlink>
      <w:r>
        <w:rPr>
          <w:lang w:val="en-GB"/>
        </w:rPr>
        <w:t xml:space="preserve"> </w:t>
      </w:r>
    </w:p>
    <w:p w:rsidR="00680D66" w:rsidRDefault="00680D66">
      <w:pPr>
        <w:pStyle w:val="Block"/>
        <w:rPr>
          <w:lang w:val="en-GB"/>
        </w:rPr>
      </w:pPr>
      <w:r>
        <w:rPr>
          <w:lang w:val="en-GB"/>
        </w:rPr>
        <w:t>During discussions on the mailing list the subject in the email header should not be changed in order to allow grouping the mails by thread.</w:t>
      </w:r>
    </w:p>
    <w:p w:rsidR="00680D66" w:rsidRDefault="00680D66">
      <w:pPr>
        <w:pStyle w:val="berschrift2"/>
        <w:rPr>
          <w:lang w:val="en-GB"/>
        </w:rPr>
      </w:pPr>
      <w:bookmarkStart w:id="77" w:name="_Toc305439344"/>
      <w:r>
        <w:rPr>
          <w:lang w:val="en-GB"/>
        </w:rPr>
        <w:t>Reporting a Bug</w:t>
      </w:r>
      <w:bookmarkEnd w:id="77"/>
    </w:p>
    <w:p w:rsidR="00680D66" w:rsidRDefault="00680D66">
      <w:pPr>
        <w:pStyle w:val="Block"/>
        <w:rPr>
          <w:lang w:val="en-GB"/>
        </w:rPr>
      </w:pPr>
      <w:r>
        <w:rPr>
          <w:lang w:val="en-GB"/>
        </w:rPr>
        <w:t xml:space="preserve">Bugs are reported through the Trac ticket system and a copy is sent on the GenICam mailing list. </w:t>
      </w:r>
    </w:p>
    <w:p w:rsidR="00680D66" w:rsidRDefault="00680D66">
      <w:pPr>
        <w:pStyle w:val="Block"/>
        <w:rPr>
          <w:lang w:val="en-GB"/>
        </w:rPr>
      </w:pPr>
      <w:r>
        <w:rPr>
          <w:lang w:val="en-GB"/>
        </w:rPr>
        <w:lastRenderedPageBreak/>
        <w:t>Any bug report must come with a description and a CPPUnit test case, when applicable, which reproduces the bug. The H/CPP files establishing the test case must be appended to the bug report.</w:t>
      </w:r>
    </w:p>
    <w:p w:rsidR="00680D66" w:rsidRDefault="00680D66">
      <w:pPr>
        <w:pStyle w:val="Block"/>
        <w:rPr>
          <w:lang w:val="en-GB"/>
        </w:rPr>
      </w:pPr>
      <w:r>
        <w:rPr>
          <w:lang w:val="en-GB"/>
        </w:rPr>
        <w:t>The bug reporter is encouraged to provide a bug fix together with the bug report.</w:t>
      </w:r>
    </w:p>
    <w:p w:rsidR="00680D66" w:rsidRDefault="00680D66">
      <w:pPr>
        <w:pStyle w:val="Block"/>
        <w:rPr>
          <w:lang w:val="en-GB"/>
        </w:rPr>
      </w:pPr>
      <w:r>
        <w:rPr>
          <w:lang w:val="en-GB"/>
        </w:rPr>
        <w:t xml:space="preserve">By choosing the correct component the bug report (=ticket) is automatically assigned to the module’s maintainer which should try to reproduce the problem within 1 week. </w:t>
      </w:r>
    </w:p>
    <w:p w:rsidR="00680D66" w:rsidRDefault="00680D66">
      <w:pPr>
        <w:pStyle w:val="berschrift2"/>
        <w:rPr>
          <w:lang w:val="en-GB"/>
        </w:rPr>
      </w:pPr>
      <w:bookmarkStart w:id="78" w:name="_Toc305439345"/>
      <w:r>
        <w:rPr>
          <w:lang w:val="en-GB"/>
        </w:rPr>
        <w:t>Fixing a Bug</w:t>
      </w:r>
      <w:bookmarkEnd w:id="78"/>
    </w:p>
    <w:p w:rsidR="00680D66" w:rsidRDefault="00680D66">
      <w:pPr>
        <w:pStyle w:val="Block"/>
        <w:rPr>
          <w:lang w:val="en-GB"/>
        </w:rPr>
      </w:pPr>
      <w:r>
        <w:rPr>
          <w:lang w:val="en-GB"/>
        </w:rPr>
        <w:t>The following steps should be followed for fixing a bug in GenICam:</w:t>
      </w:r>
    </w:p>
    <w:p w:rsidR="00680D66" w:rsidRDefault="00680D66">
      <w:pPr>
        <w:pStyle w:val="Block"/>
        <w:numPr>
          <w:ilvl w:val="0"/>
          <w:numId w:val="19"/>
        </w:numPr>
        <w:rPr>
          <w:lang w:val="en-GB"/>
        </w:rPr>
      </w:pPr>
      <w:r>
        <w:rPr>
          <w:lang w:val="en-GB"/>
        </w:rPr>
        <w:t>If the bug reporter submits a bug fix the maintainer of the affected module will review, possibly adapt and include the fix into the SVN and create an entry in the release notes. The maintainer may reject the implementation if it breaks the module integrity or architecture in major ways or does not follow the implementation rules such as the coding policy (see $(GENICAM_ROOT)/doc/Coding_Policy.doc.) in the case of a software module.</w:t>
      </w:r>
    </w:p>
    <w:p w:rsidR="00680D66" w:rsidRDefault="00680D66">
      <w:pPr>
        <w:pStyle w:val="Block"/>
        <w:numPr>
          <w:ilvl w:val="0"/>
          <w:numId w:val="19"/>
        </w:numPr>
        <w:rPr>
          <w:lang w:val="en-GB"/>
        </w:rPr>
      </w:pPr>
      <w:r>
        <w:rPr>
          <w:lang w:val="en-GB"/>
        </w:rPr>
        <w:t>In case no bug fix is provided the maintainer will attempt to fix the bug in reasonable time himself.</w:t>
      </w:r>
    </w:p>
    <w:p w:rsidR="00680D66" w:rsidRDefault="00680D66">
      <w:pPr>
        <w:pStyle w:val="Block"/>
        <w:numPr>
          <w:ilvl w:val="0"/>
          <w:numId w:val="19"/>
        </w:numPr>
        <w:rPr>
          <w:lang w:val="en-GB"/>
        </w:rPr>
      </w:pPr>
      <w:r>
        <w:rPr>
          <w:lang w:val="en-GB"/>
        </w:rPr>
        <w:t>The bug should be fixed in the trunk as well as all affected branches of the SVN.</w:t>
      </w:r>
    </w:p>
    <w:p w:rsidR="00680D66" w:rsidRDefault="00680D66">
      <w:pPr>
        <w:pStyle w:val="Block"/>
        <w:numPr>
          <w:ilvl w:val="0"/>
          <w:numId w:val="19"/>
        </w:numPr>
        <w:rPr>
          <w:lang w:val="en-GB"/>
        </w:rPr>
      </w:pPr>
      <w:r>
        <w:rPr>
          <w:lang w:val="en-GB"/>
        </w:rPr>
        <w:t>After the fix is added to the SVN the maintainer sends out an email to the mailing list with subject “&lt;ModuleName&gt; BUG_FIXED : &lt; bug name&gt;” including a copy of the release notes. ModuleName is the name of the GenICam module in which a bug was fixed.</w:t>
      </w:r>
    </w:p>
    <w:p w:rsidR="00680D66" w:rsidRDefault="00680D66">
      <w:pPr>
        <w:pStyle w:val="Block"/>
        <w:numPr>
          <w:ilvl w:val="0"/>
          <w:numId w:val="19"/>
        </w:numPr>
        <w:rPr>
          <w:lang w:val="en-GB"/>
        </w:rPr>
      </w:pPr>
      <w:r>
        <w:rPr>
          <w:lang w:val="en-GB"/>
        </w:rPr>
        <w:t xml:space="preserve">The members of the working group then get a fresh copy from the affected SVN branch(es) and review the bug fix. They have normally 2 weeks to object against the changes. </w:t>
      </w:r>
    </w:p>
    <w:p w:rsidR="00680D66" w:rsidRDefault="00680D66">
      <w:pPr>
        <w:pStyle w:val="Block"/>
        <w:numPr>
          <w:ilvl w:val="0"/>
          <w:numId w:val="19"/>
        </w:numPr>
        <w:rPr>
          <w:lang w:val="en-GB"/>
        </w:rPr>
      </w:pPr>
      <w:r>
        <w:rPr>
          <w:lang w:val="en-GB"/>
        </w:rPr>
        <w:t>If no one objects within 2 weeks the maintainer sends out an email with subject “&lt;ModuleName&gt; BUG_FIX_ACCEPTED : &lt; bug name&gt;” to indicate the end of the process.</w:t>
      </w:r>
    </w:p>
    <w:p w:rsidR="00680D66" w:rsidRDefault="00680D66">
      <w:pPr>
        <w:pStyle w:val="berschrift2"/>
        <w:rPr>
          <w:lang w:val="en-GB"/>
        </w:rPr>
      </w:pPr>
      <w:bookmarkStart w:id="79" w:name="_Toc305439346"/>
      <w:r>
        <w:rPr>
          <w:lang w:val="en-GB"/>
        </w:rPr>
        <w:t>Maintenance Releases</w:t>
      </w:r>
      <w:bookmarkEnd w:id="79"/>
    </w:p>
    <w:p w:rsidR="00680D66" w:rsidRDefault="00680D66">
      <w:pPr>
        <w:pStyle w:val="Block"/>
        <w:numPr>
          <w:ilvl w:val="0"/>
          <w:numId w:val="18"/>
        </w:numPr>
        <w:rPr>
          <w:lang w:val="en-GB"/>
        </w:rPr>
      </w:pPr>
      <w:r>
        <w:rPr>
          <w:lang w:val="en-GB"/>
        </w:rPr>
        <w:t>A maintenance release can be requested by any member of the working group if he requires the current bug fixes to be published. The request is sent to one of the maintainers with a Cc on the mailing list and subject “&lt;ProjectName&gt; MAINTENANCE_RELEASE_REQUEST” where ProjectName is GenICam or the name of the GenICam module for which the maintenance release is requested.</w:t>
      </w:r>
    </w:p>
    <w:p w:rsidR="00680D66" w:rsidRDefault="00680D66">
      <w:pPr>
        <w:pStyle w:val="Block"/>
        <w:numPr>
          <w:ilvl w:val="0"/>
          <w:numId w:val="18"/>
        </w:numPr>
        <w:rPr>
          <w:lang w:val="en-GB"/>
        </w:rPr>
      </w:pPr>
      <w:r>
        <w:rPr>
          <w:lang w:val="en-GB"/>
        </w:rPr>
        <w:t xml:space="preserve">The maintainer creates usually within 1 week a release candidate as described in section </w:t>
      </w:r>
      <w:r w:rsidR="00084712">
        <w:rPr>
          <w:lang w:val="en-GB"/>
        </w:rPr>
        <w:fldChar w:fldCharType="begin"/>
      </w:r>
      <w:r>
        <w:rPr>
          <w:lang w:val="en-GB"/>
        </w:rPr>
        <w:instrText xml:space="preserve"> REF _Ref176492258 \r \h </w:instrText>
      </w:r>
      <w:r w:rsidR="00084712">
        <w:rPr>
          <w:lang w:val="en-GB"/>
        </w:rPr>
      </w:r>
      <w:r w:rsidR="00084712">
        <w:rPr>
          <w:lang w:val="en-GB"/>
        </w:rPr>
        <w:fldChar w:fldCharType="separate"/>
      </w:r>
      <w:r>
        <w:rPr>
          <w:lang w:val="en-GB"/>
        </w:rPr>
        <w:t>4.1</w:t>
      </w:r>
      <w:r w:rsidR="00084712">
        <w:rPr>
          <w:lang w:val="en-GB"/>
        </w:rPr>
        <w:fldChar w:fldCharType="end"/>
      </w:r>
      <w:r>
        <w:rPr>
          <w:lang w:val="en-GB"/>
        </w:rPr>
        <w:t xml:space="preserve"> if the maintenance involves a software module. Otherwise, a release candidate is generated as per Section </w:t>
      </w:r>
      <w:r w:rsidR="00084712">
        <w:rPr>
          <w:lang w:val="en-GB"/>
        </w:rPr>
        <w:fldChar w:fldCharType="begin"/>
      </w:r>
      <w:r>
        <w:rPr>
          <w:lang w:val="en-GB"/>
        </w:rPr>
        <w:instrText xml:space="preserve"> REF _Ref176492294 \r \h </w:instrText>
      </w:r>
      <w:r w:rsidR="00084712">
        <w:rPr>
          <w:lang w:val="en-GB"/>
        </w:rPr>
      </w:r>
      <w:r w:rsidR="00084712">
        <w:rPr>
          <w:lang w:val="en-GB"/>
        </w:rPr>
        <w:fldChar w:fldCharType="separate"/>
      </w:r>
      <w:r>
        <w:rPr>
          <w:lang w:val="en-GB"/>
        </w:rPr>
        <w:t>4.2</w:t>
      </w:r>
      <w:r w:rsidR="00084712">
        <w:rPr>
          <w:lang w:val="en-GB"/>
        </w:rPr>
        <w:fldChar w:fldCharType="end"/>
      </w:r>
      <w:r>
        <w:rPr>
          <w:lang w:val="en-GB"/>
        </w:rPr>
        <w:t>.</w:t>
      </w:r>
    </w:p>
    <w:p w:rsidR="00680D66" w:rsidRDefault="00680D66">
      <w:pPr>
        <w:pStyle w:val="Block"/>
        <w:numPr>
          <w:ilvl w:val="0"/>
          <w:numId w:val="18"/>
        </w:numPr>
        <w:rPr>
          <w:lang w:val="en-GB"/>
        </w:rPr>
      </w:pPr>
      <w:r>
        <w:rPr>
          <w:lang w:val="en-GB"/>
        </w:rPr>
        <w:t>He puts the release candidate on the FTP server and sends out an email with subject “&lt;ProjectName&gt; MAINTENANCE_RELEASE_CANDIDATE_AVAILABLE”</w:t>
      </w:r>
    </w:p>
    <w:p w:rsidR="00680D66" w:rsidRDefault="00680D66">
      <w:pPr>
        <w:pStyle w:val="Block"/>
        <w:numPr>
          <w:ilvl w:val="0"/>
          <w:numId w:val="18"/>
        </w:numPr>
        <w:rPr>
          <w:lang w:val="en-GB"/>
        </w:rPr>
      </w:pPr>
      <w:r>
        <w:rPr>
          <w:lang w:val="en-GB"/>
        </w:rPr>
        <w:t xml:space="preserve">The contributing members of the working group then review the release candidate. They have normally 2 weeks for accepting it. </w:t>
      </w:r>
    </w:p>
    <w:p w:rsidR="00680D66" w:rsidRDefault="00680D66">
      <w:pPr>
        <w:pStyle w:val="Block"/>
        <w:numPr>
          <w:ilvl w:val="0"/>
          <w:numId w:val="19"/>
        </w:numPr>
        <w:rPr>
          <w:lang w:val="en-GB"/>
        </w:rPr>
      </w:pPr>
      <w:r>
        <w:rPr>
          <w:lang w:val="en-GB"/>
        </w:rPr>
        <w:lastRenderedPageBreak/>
        <w:t>If no one objects within 2 weeks the maintainer sends out an email with subject “&lt;ProjectName&gt; MAINTENANCE_RELEASE_CANDIDATE_ACCEPTED” to indicate the end of the process.</w:t>
      </w:r>
    </w:p>
    <w:p w:rsidR="00680D66" w:rsidRDefault="00680D66">
      <w:pPr>
        <w:pStyle w:val="Block"/>
        <w:numPr>
          <w:ilvl w:val="0"/>
          <w:numId w:val="18"/>
        </w:numPr>
        <w:rPr>
          <w:lang w:val="en-GB"/>
        </w:rPr>
      </w:pPr>
      <w:r>
        <w:rPr>
          <w:lang w:val="en-GB"/>
        </w:rPr>
        <w:t>The accepted release candidate is made a release and published on the GenICam web site.</w:t>
      </w:r>
    </w:p>
    <w:p w:rsidR="00680D66" w:rsidRDefault="00680D66">
      <w:pPr>
        <w:pStyle w:val="Block"/>
        <w:numPr>
          <w:ilvl w:val="0"/>
          <w:numId w:val="18"/>
        </w:numPr>
        <w:rPr>
          <w:lang w:val="en-GB"/>
        </w:rPr>
      </w:pPr>
      <w:r>
        <w:rPr>
          <w:lang w:val="en-GB"/>
        </w:rPr>
        <w:t>In urgent cases the requester of the maintenance request can create a private build and provide it to customers affected by the bug. The private build must be clearly treated as such and made accessible with source code on the FTP server. The private build must only be used until the maintenance release is available. It is strongly recommended to replace the private build with the maintenance release at the affected customers.</w:t>
      </w:r>
    </w:p>
    <w:p w:rsidR="00680D66" w:rsidRDefault="00680D66">
      <w:pPr>
        <w:pStyle w:val="berschrift2"/>
        <w:rPr>
          <w:lang w:val="en-GB"/>
        </w:rPr>
      </w:pPr>
      <w:bookmarkStart w:id="80" w:name="_Toc305439347"/>
      <w:r>
        <w:rPr>
          <w:lang w:val="en-GB"/>
        </w:rPr>
        <w:t>Adding a Feature</w:t>
      </w:r>
      <w:bookmarkEnd w:id="80"/>
    </w:p>
    <w:p w:rsidR="00680D66" w:rsidRDefault="00680D66">
      <w:pPr>
        <w:pStyle w:val="Block"/>
        <w:rPr>
          <w:lang w:val="en-GB"/>
        </w:rPr>
      </w:pPr>
      <w:r>
        <w:rPr>
          <w:lang w:val="en-GB"/>
        </w:rPr>
        <w:t>Features are added to the trunk only.</w:t>
      </w:r>
    </w:p>
    <w:p w:rsidR="00680D66" w:rsidRDefault="00680D66">
      <w:pPr>
        <w:pStyle w:val="Block"/>
        <w:rPr>
          <w:lang w:val="en-GB"/>
        </w:rPr>
      </w:pPr>
      <w:r>
        <w:rPr>
          <w:lang w:val="en-GB"/>
        </w:rPr>
        <w:t>The following steps should be followed for adding a new feature to any GenICam module:</w:t>
      </w:r>
    </w:p>
    <w:p w:rsidR="00680D66" w:rsidRDefault="00680D66">
      <w:pPr>
        <w:pStyle w:val="Block"/>
        <w:numPr>
          <w:ilvl w:val="0"/>
          <w:numId w:val="16"/>
        </w:numPr>
        <w:rPr>
          <w:lang w:val="en-GB"/>
        </w:rPr>
      </w:pPr>
      <w:r>
        <w:rPr>
          <w:lang w:val="en-GB"/>
        </w:rPr>
        <w:t>The requester should send an email with subject “&lt;ModuleName&gt; FEATURE_REQUEST : &lt;feature name&gt;” with a brief explanation of the feature he wants to add, how it should be done, why, and which modules would be affected. ModuleName is the name of the GenICam module for which a new feature is requested.</w:t>
      </w:r>
    </w:p>
    <w:p w:rsidR="00680D66" w:rsidRDefault="00680D66">
      <w:pPr>
        <w:pStyle w:val="Block"/>
        <w:numPr>
          <w:ilvl w:val="0"/>
          <w:numId w:val="16"/>
        </w:numPr>
        <w:rPr>
          <w:lang w:val="en-GB"/>
        </w:rPr>
      </w:pPr>
      <w:r>
        <w:rPr>
          <w:lang w:val="en-GB"/>
        </w:rPr>
        <w:t>The feature request should be discussed on the mailing list and typically either accepted or rejected by the contributing members of the last meeting within 1 week. The maintainer of the module can decide to extend the discussion period to more than one week based on the nature of the feature to be added.</w:t>
      </w:r>
    </w:p>
    <w:p w:rsidR="00680D66" w:rsidRDefault="00680D66">
      <w:pPr>
        <w:pStyle w:val="Block"/>
        <w:numPr>
          <w:ilvl w:val="0"/>
          <w:numId w:val="16"/>
        </w:numPr>
        <w:rPr>
          <w:lang w:val="en-GB"/>
        </w:rPr>
      </w:pPr>
      <w:r>
        <w:rPr>
          <w:lang w:val="en-GB"/>
        </w:rPr>
        <w:t>If the community agrees that the feature should be added the requester should implement the feature on a local copy of the latest version on the trunk of the GenICam SVN repository. The implementation must contain test cases achieving 100% function and condition/decision coverage, when applicable, as well as complete relevant documentation.</w:t>
      </w:r>
    </w:p>
    <w:p w:rsidR="00680D66" w:rsidRDefault="00680D66">
      <w:pPr>
        <w:pStyle w:val="Block"/>
        <w:numPr>
          <w:ilvl w:val="0"/>
          <w:numId w:val="16"/>
        </w:numPr>
      </w:pPr>
      <w:r>
        <w:rPr>
          <w:lang w:val="en-GB"/>
        </w:rPr>
        <w:t>The requester should send the implemented feature to the maintainer(s) of the affected module(s) which will review, possibly adapt and commit the feature into the trunk of the SVN and create an entry in the release notes. The maintainer may reject the implementation if it breaks the module integrity or architecture in major ways or does not follow the implementation rules such as the coding policy (see $(GENICAM_ROOT)/doc/Coding_Policy.doc) for software modules.</w:t>
      </w:r>
    </w:p>
    <w:p w:rsidR="00680D66" w:rsidRDefault="00680D66">
      <w:pPr>
        <w:pStyle w:val="Block"/>
        <w:numPr>
          <w:ilvl w:val="0"/>
          <w:numId w:val="16"/>
        </w:numPr>
        <w:rPr>
          <w:lang w:val="en-GB"/>
        </w:rPr>
      </w:pPr>
      <w:r>
        <w:rPr>
          <w:lang w:val="en-GB"/>
        </w:rPr>
        <w:t>After the new feature is added to the SVN the maintainer sends out an email to the mailing list with subject “&lt;ModuleName&gt; FEATURE_ADDED : &lt;feature name&gt;” including a copy of the release notes.</w:t>
      </w:r>
    </w:p>
    <w:p w:rsidR="00680D66" w:rsidRDefault="00680D66">
      <w:pPr>
        <w:pStyle w:val="Block"/>
        <w:numPr>
          <w:ilvl w:val="0"/>
          <w:numId w:val="16"/>
        </w:numPr>
        <w:rPr>
          <w:lang w:val="en-GB"/>
        </w:rPr>
      </w:pPr>
      <w:r>
        <w:rPr>
          <w:lang w:val="en-GB"/>
        </w:rPr>
        <w:t xml:space="preserve">The members of the working group then get a fresh copy from the SVN and review the new feature. They have normally 2 weeks for objecting against the changes. </w:t>
      </w:r>
    </w:p>
    <w:p w:rsidR="00680D66" w:rsidRDefault="00680D66">
      <w:pPr>
        <w:pStyle w:val="Block"/>
        <w:numPr>
          <w:ilvl w:val="0"/>
          <w:numId w:val="16"/>
        </w:numPr>
        <w:rPr>
          <w:lang w:val="en-GB"/>
        </w:rPr>
      </w:pPr>
      <w:r>
        <w:rPr>
          <w:lang w:val="en-GB"/>
        </w:rPr>
        <w:t>If no one objects within 2 weeks the maintainer sends out an email with subject “&lt;ModuleNane&gt; FEATURE_ACCEPTED : &lt;feature name&gt;” to indicate the end of the process.</w:t>
      </w:r>
    </w:p>
    <w:p w:rsidR="00680D66" w:rsidRDefault="00680D66">
      <w:pPr>
        <w:pStyle w:val="berschrift2"/>
        <w:rPr>
          <w:lang w:val="en-GB"/>
        </w:rPr>
      </w:pPr>
      <w:bookmarkStart w:id="81" w:name="_Ref273550279"/>
      <w:bookmarkStart w:id="82" w:name="_Ref273550283"/>
      <w:bookmarkStart w:id="83" w:name="_Toc305439348"/>
      <w:r>
        <w:rPr>
          <w:lang w:val="en-GB"/>
        </w:rPr>
        <w:lastRenderedPageBreak/>
        <w:t>Versioning Scheme</w:t>
      </w:r>
      <w:bookmarkEnd w:id="81"/>
      <w:bookmarkEnd w:id="82"/>
      <w:bookmarkEnd w:id="83"/>
    </w:p>
    <w:p w:rsidR="00680D66" w:rsidRDefault="00680D66"/>
    <w:p w:rsidR="00680D66" w:rsidRDefault="00680D66">
      <w:r>
        <w:t>The versioning of a GenICam module follows the following scheme:</w:t>
      </w:r>
    </w:p>
    <w:p w:rsidR="00680D66" w:rsidRDefault="00680D66"/>
    <w:p w:rsidR="00680D66" w:rsidRDefault="00680D66">
      <w:r>
        <w:t>&lt;Major&gt;.&lt;Minor&gt;.&lt;Sub-Minor&gt;</w:t>
      </w:r>
    </w:p>
    <w:p w:rsidR="00680D66" w:rsidRDefault="00680D66"/>
    <w:p w:rsidR="00680D66" w:rsidRDefault="00680D66">
      <w:r>
        <w:t>An example would be “1.1.2”.</w:t>
      </w:r>
    </w:p>
    <w:p w:rsidR="00680D66" w:rsidRDefault="00680D66"/>
    <w:p w:rsidR="00680D66" w:rsidRDefault="00680D66">
      <w:r>
        <w:t>The Major number is increased when there are significant changes in functionality, the Minor number is incremented when only minor features have been added and the Sub-Minor number is incremented when minor issues are fixed.</w:t>
      </w:r>
    </w:p>
    <w:p w:rsidR="00680D66" w:rsidRDefault="00680D66"/>
    <w:p w:rsidR="00680D66" w:rsidRDefault="00680D66" w:rsidP="00DB3174">
      <w:r>
        <w:t>Therefore, a major release may introduce a break in backward compatibility but it is not necessarily the case. For instance, the Major number can be increased to indicate the achievement of a significant milestone that does not necessarily introduce a break in backward compatibility. On the other hand, a minor or maintenance release must maintain backward compatibility.</w:t>
      </w:r>
      <w:r w:rsidRPr="00DB3174">
        <w:t xml:space="preserve"> </w:t>
      </w:r>
      <w:r>
        <w:t>If the module is a software module, or includes one, then binary compatibility must be maintained for a maintenance release. On the other hand, source compatibility must at least be maintained for the minor release of a module including a software one.</w:t>
      </w:r>
    </w:p>
    <w:p w:rsidR="00680D66" w:rsidRDefault="00680D66">
      <w:pPr>
        <w:pStyle w:val="berschrift2"/>
        <w:rPr>
          <w:lang w:val="en-GB"/>
        </w:rPr>
      </w:pPr>
      <w:bookmarkStart w:id="84" w:name="_Toc305439349"/>
      <w:r>
        <w:rPr>
          <w:lang w:val="en-GB"/>
        </w:rPr>
        <w:t>Feature Releases</w:t>
      </w:r>
      <w:bookmarkEnd w:id="84"/>
    </w:p>
    <w:p w:rsidR="00680D66" w:rsidRDefault="00680D66">
      <w:pPr>
        <w:pStyle w:val="Block"/>
        <w:rPr>
          <w:lang w:val="en-GB"/>
        </w:rPr>
      </w:pPr>
      <w:r>
        <w:rPr>
          <w:lang w:val="en-GB"/>
        </w:rPr>
        <w:t>A feature release is run along the following steps:</w:t>
      </w:r>
    </w:p>
    <w:p w:rsidR="00680D66" w:rsidRDefault="00680D66">
      <w:pPr>
        <w:pStyle w:val="Block"/>
        <w:numPr>
          <w:ilvl w:val="0"/>
          <w:numId w:val="17"/>
        </w:numPr>
        <w:rPr>
          <w:lang w:val="en-GB"/>
        </w:rPr>
      </w:pPr>
      <w:r>
        <w:rPr>
          <w:lang w:val="en-GB"/>
        </w:rPr>
        <w:t>A feature release can be requested by any member of the working group. The request is sent to one of the maintainers with a cc on the mailing list and subject “&lt;ProjectName&gt; FEATURE _RELEASE_REQUEST” which a brief explanation why a feature release would be necessary. ProjectName is GenICam or the name of the GenICam module for which the feature release is requested.</w:t>
      </w:r>
    </w:p>
    <w:p w:rsidR="00680D66" w:rsidRDefault="00680D66">
      <w:pPr>
        <w:pStyle w:val="Block"/>
        <w:numPr>
          <w:ilvl w:val="0"/>
          <w:numId w:val="17"/>
        </w:numPr>
        <w:rPr>
          <w:lang w:val="en-GB"/>
        </w:rPr>
      </w:pPr>
      <w:r>
        <w:rPr>
          <w:lang w:val="en-GB"/>
        </w:rPr>
        <w:t>The feature release request should be discussed on the mailing list and typically either accepted or rejected within 2 weeks.</w:t>
      </w:r>
    </w:p>
    <w:p w:rsidR="00680D66" w:rsidRDefault="00680D66">
      <w:pPr>
        <w:pStyle w:val="Block"/>
        <w:numPr>
          <w:ilvl w:val="0"/>
          <w:numId w:val="17"/>
        </w:numPr>
        <w:rPr>
          <w:lang w:val="en-GB"/>
        </w:rPr>
      </w:pPr>
      <w:r>
        <w:rPr>
          <w:lang w:val="en-GB"/>
        </w:rPr>
        <w:t xml:space="preserve">If the community agrees the maintainer creates a release candidate as described in section </w:t>
      </w:r>
      <w:r w:rsidR="00084712">
        <w:rPr>
          <w:lang w:val="en-GB"/>
        </w:rPr>
        <w:fldChar w:fldCharType="begin"/>
      </w:r>
      <w:r>
        <w:rPr>
          <w:lang w:val="en-GB"/>
        </w:rPr>
        <w:instrText xml:space="preserve"> REF _Ref176492258 \r \h </w:instrText>
      </w:r>
      <w:r w:rsidR="00084712">
        <w:rPr>
          <w:lang w:val="en-GB"/>
        </w:rPr>
      </w:r>
      <w:r w:rsidR="00084712">
        <w:rPr>
          <w:lang w:val="en-GB"/>
        </w:rPr>
        <w:fldChar w:fldCharType="separate"/>
      </w:r>
      <w:r>
        <w:rPr>
          <w:lang w:val="en-GB"/>
        </w:rPr>
        <w:t>4.1</w:t>
      </w:r>
      <w:r w:rsidR="00084712">
        <w:rPr>
          <w:lang w:val="en-GB"/>
        </w:rPr>
        <w:fldChar w:fldCharType="end"/>
      </w:r>
      <w:r>
        <w:rPr>
          <w:lang w:val="en-GB"/>
        </w:rPr>
        <w:t xml:space="preserve"> if the maintenance involves a software module. Otherwise, a release candidate is generated as per Section </w:t>
      </w:r>
      <w:r w:rsidR="00084712">
        <w:rPr>
          <w:lang w:val="en-GB"/>
        </w:rPr>
        <w:fldChar w:fldCharType="begin"/>
      </w:r>
      <w:r>
        <w:rPr>
          <w:lang w:val="en-GB"/>
        </w:rPr>
        <w:instrText xml:space="preserve"> REF _Ref176492294 \r \h </w:instrText>
      </w:r>
      <w:r w:rsidR="00084712">
        <w:rPr>
          <w:lang w:val="en-GB"/>
        </w:rPr>
      </w:r>
      <w:r w:rsidR="00084712">
        <w:rPr>
          <w:lang w:val="en-GB"/>
        </w:rPr>
        <w:fldChar w:fldCharType="separate"/>
      </w:r>
      <w:r>
        <w:rPr>
          <w:lang w:val="en-GB"/>
        </w:rPr>
        <w:t>4.2</w:t>
      </w:r>
      <w:r w:rsidR="00084712">
        <w:rPr>
          <w:lang w:val="en-GB"/>
        </w:rPr>
        <w:fldChar w:fldCharType="end"/>
      </w:r>
      <w:proofErr w:type="gramStart"/>
      <w:r>
        <w:rPr>
          <w:lang w:val="en-GB"/>
        </w:rPr>
        <w:t>..</w:t>
      </w:r>
      <w:proofErr w:type="gramEnd"/>
      <w:r>
        <w:rPr>
          <w:lang w:val="en-GB"/>
        </w:rPr>
        <w:t xml:space="preserve"> </w:t>
      </w:r>
    </w:p>
    <w:p w:rsidR="00680D66" w:rsidRDefault="00680D66">
      <w:pPr>
        <w:pStyle w:val="Block"/>
        <w:numPr>
          <w:ilvl w:val="0"/>
          <w:numId w:val="17"/>
        </w:numPr>
        <w:rPr>
          <w:lang w:val="en-GB"/>
        </w:rPr>
      </w:pPr>
      <w:r>
        <w:rPr>
          <w:lang w:val="en-GB"/>
        </w:rPr>
        <w:t>He puts the release candidate on the FTP server and sends out an email with subject “&lt;ProjectName&gt; RELEASE_CANDIDATE_AVAILABLE”</w:t>
      </w:r>
    </w:p>
    <w:p w:rsidR="00680D66" w:rsidRDefault="00680D66">
      <w:pPr>
        <w:pStyle w:val="Block"/>
        <w:numPr>
          <w:ilvl w:val="0"/>
          <w:numId w:val="17"/>
        </w:numPr>
        <w:rPr>
          <w:lang w:val="en-GB"/>
        </w:rPr>
      </w:pPr>
      <w:r>
        <w:rPr>
          <w:lang w:val="en-GB"/>
        </w:rPr>
        <w:t>The contributing members of the working group then review the release candidate. They have normally 2 weeks for accepting it.</w:t>
      </w:r>
    </w:p>
    <w:p w:rsidR="00680D66" w:rsidRDefault="00680D66">
      <w:pPr>
        <w:pStyle w:val="Block"/>
        <w:numPr>
          <w:ilvl w:val="0"/>
          <w:numId w:val="19"/>
        </w:numPr>
        <w:rPr>
          <w:lang w:val="en-GB"/>
        </w:rPr>
      </w:pPr>
      <w:r>
        <w:rPr>
          <w:lang w:val="en-GB"/>
        </w:rPr>
        <w:t>If no one objects within 2 weeks the maintainer sends out an email with subject “&lt;ProjectName&gt; RELEASE_CANDIDATE_ACCEPTED” to indicate the end of the process.</w:t>
      </w:r>
    </w:p>
    <w:p w:rsidR="00680D66" w:rsidRDefault="00680D66" w:rsidP="00167FD4">
      <w:pPr>
        <w:pStyle w:val="Block"/>
        <w:numPr>
          <w:ilvl w:val="0"/>
          <w:numId w:val="17"/>
        </w:numPr>
        <w:rPr>
          <w:lang w:val="en-GB"/>
        </w:rPr>
      </w:pPr>
      <w:r>
        <w:rPr>
          <w:lang w:val="en-GB"/>
        </w:rPr>
        <w:t xml:space="preserve">If the release candidate is accepted technically it must be formally voted for by the contributing members. The ballot must clearly describe the module(s) and version number(s) that are voted on. When voting on a GenICam release, the version of the release must be specified as well as the related sub-modules and their versions. Normally this voting should be take place during a meeting where the release is done. </w:t>
      </w:r>
      <w:r>
        <w:rPr>
          <w:lang w:val="en-GB"/>
        </w:rPr>
        <w:lastRenderedPageBreak/>
        <w:t>However a phone conference is also acceptable which should be organized by the maintainer.</w:t>
      </w:r>
    </w:p>
    <w:p w:rsidR="00680D66" w:rsidRDefault="00680D66">
      <w:pPr>
        <w:pStyle w:val="Block"/>
        <w:numPr>
          <w:ilvl w:val="0"/>
          <w:numId w:val="17"/>
        </w:numPr>
        <w:rPr>
          <w:lang w:val="en-GB"/>
        </w:rPr>
      </w:pPr>
      <w:r>
        <w:rPr>
          <w:lang w:val="en-GB"/>
        </w:rPr>
        <w:t>If the release is formally accepted it is made available on the GenICam web site.</w:t>
      </w:r>
    </w:p>
    <w:p w:rsidR="00680D66" w:rsidRDefault="00680D66">
      <w:pPr>
        <w:pStyle w:val="berschrift1"/>
        <w:numPr>
          <w:ilvl w:val="0"/>
          <w:numId w:val="0"/>
        </w:numPr>
        <w:rPr>
          <w:lang w:val="en-GB"/>
        </w:rPr>
      </w:pPr>
    </w:p>
    <w:sectPr w:rsidR="00680D66" w:rsidSect="00EF1D72">
      <w:headerReference w:type="default" r:id="rId57"/>
      <w:footerReference w:type="default" r:id="rId58"/>
      <w:pgSz w:w="11906" w:h="16838" w:code="9"/>
      <w:pgMar w:top="1418" w:right="1418" w:bottom="1134"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0A90" w:rsidRDefault="00840A90">
      <w:r>
        <w:separator/>
      </w:r>
    </w:p>
  </w:endnote>
  <w:endnote w:type="continuationSeparator" w:id="0">
    <w:p w:rsidR="00840A90" w:rsidRDefault="00840A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0785" w:rsidRDefault="000D0785">
    <w:pPr>
      <w:pStyle w:val="Fuzeile"/>
      <w:rPr>
        <w:rFonts w:ascii="Arial" w:hAnsi="Arial" w:cs="Arial"/>
        <w:i/>
        <w:iCs/>
      </w:rPr>
    </w:pPr>
    <w:r>
      <w:fldChar w:fldCharType="begin"/>
    </w:r>
    <w:r>
      <w:instrText xml:space="preserve"> FILENAME </w:instrText>
    </w:r>
    <w:r>
      <w:fldChar w:fldCharType="separate"/>
    </w:r>
    <w:r>
      <w:rPr>
        <w:noProof/>
      </w:rPr>
      <w:t>Building_and_Releasing.doc</w:t>
    </w:r>
    <w:r>
      <w:rPr>
        <w:noProof/>
      </w:rPr>
      <w:fldChar w:fldCharType="end"/>
    </w:r>
    <w:r>
      <w:tab/>
      <w:t>Page</w:t>
    </w:r>
    <w:r>
      <w:rPr>
        <w:snapToGrid w:val="0"/>
      </w:rPr>
      <w:t xml:space="preserve"> </w:t>
    </w:r>
    <w:r>
      <w:rPr>
        <w:snapToGrid w:val="0"/>
      </w:rPr>
      <w:fldChar w:fldCharType="begin"/>
    </w:r>
    <w:r>
      <w:rPr>
        <w:snapToGrid w:val="0"/>
      </w:rPr>
      <w:instrText xml:space="preserve"> PAGE </w:instrText>
    </w:r>
    <w:r>
      <w:rPr>
        <w:snapToGrid w:val="0"/>
      </w:rPr>
      <w:fldChar w:fldCharType="separate"/>
    </w:r>
    <w:r w:rsidR="00FB6F2C">
      <w:rPr>
        <w:noProof/>
        <w:snapToGrid w:val="0"/>
      </w:rPr>
      <w:t>19</w:t>
    </w:r>
    <w:r>
      <w:rPr>
        <w:snapToGrid w:val="0"/>
      </w:rPr>
      <w:fldChar w:fldCharType="end"/>
    </w:r>
    <w:r>
      <w:rPr>
        <w:snapToGrid w:val="0"/>
      </w:rPr>
      <w:t xml:space="preserve"> of </w:t>
    </w:r>
    <w:r>
      <w:rPr>
        <w:snapToGrid w:val="0"/>
      </w:rPr>
      <w:fldChar w:fldCharType="begin"/>
    </w:r>
    <w:r>
      <w:rPr>
        <w:snapToGrid w:val="0"/>
      </w:rPr>
      <w:instrText xml:space="preserve"> NUMPAGES </w:instrText>
    </w:r>
    <w:r>
      <w:rPr>
        <w:snapToGrid w:val="0"/>
      </w:rPr>
      <w:fldChar w:fldCharType="separate"/>
    </w:r>
    <w:r w:rsidR="00FB6F2C">
      <w:rPr>
        <w:noProof/>
        <w:snapToGrid w:val="0"/>
      </w:rPr>
      <w:t>19</w:t>
    </w:r>
    <w:r>
      <w:rPr>
        <w:snapToGrid w:val="0"/>
      </w:rPr>
      <w:fldChar w:fldCharType="end"/>
    </w:r>
    <w:r>
      <w:rPr>
        <w:rFonts w:ascii="Arial" w:hAnsi="Arial" w:cs="Arial"/>
        <w:i/>
        <w:iCs/>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0A90" w:rsidRDefault="00840A90">
      <w:r>
        <w:separator/>
      </w:r>
    </w:p>
  </w:footnote>
  <w:footnote w:type="continuationSeparator" w:id="0">
    <w:p w:rsidR="00840A90" w:rsidRDefault="00840A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88"/>
      <w:gridCol w:w="4760"/>
      <w:gridCol w:w="2930"/>
    </w:tblGrid>
    <w:tr w:rsidR="000D0785">
      <w:trPr>
        <w:cantSplit/>
        <w:trHeight w:val="756"/>
      </w:trPr>
      <w:tc>
        <w:tcPr>
          <w:tcW w:w="6248" w:type="dxa"/>
          <w:gridSpan w:val="2"/>
          <w:tcBorders>
            <w:top w:val="single" w:sz="12" w:space="0" w:color="auto"/>
            <w:left w:val="single" w:sz="12" w:space="0" w:color="auto"/>
          </w:tcBorders>
          <w:vAlign w:val="center"/>
        </w:tcPr>
        <w:p w:rsidR="000D0785" w:rsidRDefault="000D0785">
          <w:pPr>
            <w:jc w:val="center"/>
            <w:rPr>
              <w:sz w:val="20"/>
              <w:szCs w:val="20"/>
              <w:lang w:val="en-GB"/>
            </w:rPr>
          </w:pPr>
          <w:r>
            <w:rPr>
              <w:noProof/>
              <w:lang w:val="de-D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 o:spid="_x0000_i1038" type="#_x0000_t75" style="width:118.9pt;height:26.7pt;visibility:visible">
                <v:imagedata r:id="rId1" o:title=""/>
              </v:shape>
            </w:pict>
          </w:r>
          <w:r>
            <w:t xml:space="preserve"> </w:t>
          </w:r>
        </w:p>
      </w:tc>
      <w:tc>
        <w:tcPr>
          <w:tcW w:w="2930" w:type="dxa"/>
          <w:vMerge w:val="restart"/>
          <w:tcBorders>
            <w:top w:val="single" w:sz="12" w:space="0" w:color="auto"/>
            <w:right w:val="single" w:sz="12" w:space="0" w:color="auto"/>
          </w:tcBorders>
        </w:tcPr>
        <w:p w:rsidR="000D0785" w:rsidRDefault="000D0785">
          <w:pPr>
            <w:ind w:right="120"/>
            <w:jc w:val="center"/>
            <w:rPr>
              <w:lang w:val="en-GB"/>
            </w:rPr>
          </w:pPr>
          <w:r>
            <w:rPr>
              <w:noProof/>
              <w:lang w:val="de-DE"/>
            </w:rPr>
            <w:pict>
              <v:shape id="Bild 2" o:spid="_x0000_i1039" type="#_x0000_t75" style="width:84.15pt;height:44.5pt;visibility:visible">
                <v:imagedata r:id="rId2" o:title="" cropbottom="7376f"/>
              </v:shape>
            </w:pict>
          </w:r>
        </w:p>
      </w:tc>
    </w:tr>
    <w:tr w:rsidR="000D0785">
      <w:trPr>
        <w:cantSplit/>
        <w:trHeight w:val="277"/>
      </w:trPr>
      <w:tc>
        <w:tcPr>
          <w:tcW w:w="1488" w:type="dxa"/>
          <w:tcBorders>
            <w:left w:val="single" w:sz="12" w:space="0" w:color="auto"/>
            <w:bottom w:val="single" w:sz="12" w:space="0" w:color="auto"/>
          </w:tcBorders>
          <w:vAlign w:val="center"/>
        </w:tcPr>
        <w:p w:rsidR="000D0785" w:rsidRDefault="000D0785" w:rsidP="003C056A">
          <w:pPr>
            <w:rPr>
              <w:noProof/>
              <w:sz w:val="20"/>
              <w:szCs w:val="20"/>
            </w:rPr>
          </w:pPr>
          <w:r>
            <w:rPr>
              <w:noProof/>
              <w:snapToGrid w:val="0"/>
              <w:sz w:val="20"/>
              <w:szCs w:val="20"/>
            </w:rPr>
            <w:t>V2.13</w:t>
          </w:r>
        </w:p>
      </w:tc>
      <w:tc>
        <w:tcPr>
          <w:tcW w:w="4760" w:type="dxa"/>
          <w:tcBorders>
            <w:top w:val="nil"/>
            <w:left w:val="nil"/>
            <w:bottom w:val="single" w:sz="12" w:space="0" w:color="auto"/>
          </w:tcBorders>
          <w:vAlign w:val="center"/>
        </w:tcPr>
        <w:p w:rsidR="000D0785" w:rsidRDefault="000D0785">
          <w:pPr>
            <w:pStyle w:val="Bild"/>
            <w:keepNext w:val="0"/>
            <w:keepLines w:val="0"/>
            <w:spacing w:before="0"/>
            <w:rPr>
              <w:rFonts w:ascii="Arial" w:hAnsi="Arial" w:cs="Arial"/>
              <w:noProof/>
              <w:sz w:val="20"/>
              <w:szCs w:val="20"/>
            </w:rPr>
          </w:pPr>
          <w:r>
            <w:rPr>
              <w:rFonts w:ascii="Arial" w:hAnsi="Arial" w:cs="Arial"/>
              <w:sz w:val="20"/>
              <w:szCs w:val="20"/>
              <w:lang w:val="en-GB"/>
            </w:rPr>
            <w:t>Getting Started</w:t>
          </w:r>
        </w:p>
      </w:tc>
      <w:tc>
        <w:tcPr>
          <w:tcW w:w="2930" w:type="dxa"/>
          <w:vMerge/>
          <w:tcBorders>
            <w:bottom w:val="single" w:sz="12" w:space="0" w:color="auto"/>
            <w:right w:val="single" w:sz="12" w:space="0" w:color="auto"/>
          </w:tcBorders>
        </w:tcPr>
        <w:p w:rsidR="000D0785" w:rsidRDefault="000D0785">
          <w:pPr>
            <w:rPr>
              <w:noProof/>
            </w:rPr>
          </w:pPr>
        </w:p>
      </w:tc>
    </w:tr>
  </w:tbl>
  <w:p w:rsidR="000D0785" w:rsidRDefault="000D0785">
    <w:pPr>
      <w:pStyle w:val="Kopfzeile"/>
      <w:rPr>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800AC"/>
    <w:multiLevelType w:val="hybridMultilevel"/>
    <w:tmpl w:val="0C4E4652"/>
    <w:lvl w:ilvl="0" w:tplc="0407000F">
      <w:start w:val="1"/>
      <w:numFmt w:val="decimal"/>
      <w:lvlText w:val="%1."/>
      <w:lvlJc w:val="left"/>
      <w:pPr>
        <w:tabs>
          <w:tab w:val="num" w:pos="1440"/>
        </w:tabs>
        <w:ind w:left="1440" w:hanging="360"/>
      </w:pPr>
      <w:rPr>
        <w:rFonts w:cs="Times New Roman"/>
      </w:rPr>
    </w:lvl>
    <w:lvl w:ilvl="1" w:tplc="04070019" w:tentative="1">
      <w:start w:val="1"/>
      <w:numFmt w:val="lowerLetter"/>
      <w:lvlText w:val="%2."/>
      <w:lvlJc w:val="left"/>
      <w:pPr>
        <w:tabs>
          <w:tab w:val="num" w:pos="2160"/>
        </w:tabs>
        <w:ind w:left="2160" w:hanging="360"/>
      </w:pPr>
      <w:rPr>
        <w:rFonts w:cs="Times New Roman"/>
      </w:rPr>
    </w:lvl>
    <w:lvl w:ilvl="2" w:tplc="0407001B" w:tentative="1">
      <w:start w:val="1"/>
      <w:numFmt w:val="lowerRoman"/>
      <w:lvlText w:val="%3."/>
      <w:lvlJc w:val="right"/>
      <w:pPr>
        <w:tabs>
          <w:tab w:val="num" w:pos="2880"/>
        </w:tabs>
        <w:ind w:left="2880" w:hanging="180"/>
      </w:pPr>
      <w:rPr>
        <w:rFonts w:cs="Times New Roman"/>
      </w:rPr>
    </w:lvl>
    <w:lvl w:ilvl="3" w:tplc="0407000F" w:tentative="1">
      <w:start w:val="1"/>
      <w:numFmt w:val="decimal"/>
      <w:lvlText w:val="%4."/>
      <w:lvlJc w:val="left"/>
      <w:pPr>
        <w:tabs>
          <w:tab w:val="num" w:pos="3600"/>
        </w:tabs>
        <w:ind w:left="3600" w:hanging="360"/>
      </w:pPr>
      <w:rPr>
        <w:rFonts w:cs="Times New Roman"/>
      </w:rPr>
    </w:lvl>
    <w:lvl w:ilvl="4" w:tplc="04070019" w:tentative="1">
      <w:start w:val="1"/>
      <w:numFmt w:val="lowerLetter"/>
      <w:lvlText w:val="%5."/>
      <w:lvlJc w:val="left"/>
      <w:pPr>
        <w:tabs>
          <w:tab w:val="num" w:pos="4320"/>
        </w:tabs>
        <w:ind w:left="4320" w:hanging="360"/>
      </w:pPr>
      <w:rPr>
        <w:rFonts w:cs="Times New Roman"/>
      </w:rPr>
    </w:lvl>
    <w:lvl w:ilvl="5" w:tplc="0407001B" w:tentative="1">
      <w:start w:val="1"/>
      <w:numFmt w:val="lowerRoman"/>
      <w:lvlText w:val="%6."/>
      <w:lvlJc w:val="right"/>
      <w:pPr>
        <w:tabs>
          <w:tab w:val="num" w:pos="5040"/>
        </w:tabs>
        <w:ind w:left="5040" w:hanging="180"/>
      </w:pPr>
      <w:rPr>
        <w:rFonts w:cs="Times New Roman"/>
      </w:rPr>
    </w:lvl>
    <w:lvl w:ilvl="6" w:tplc="0407000F" w:tentative="1">
      <w:start w:val="1"/>
      <w:numFmt w:val="decimal"/>
      <w:lvlText w:val="%7."/>
      <w:lvlJc w:val="left"/>
      <w:pPr>
        <w:tabs>
          <w:tab w:val="num" w:pos="5760"/>
        </w:tabs>
        <w:ind w:left="5760" w:hanging="360"/>
      </w:pPr>
      <w:rPr>
        <w:rFonts w:cs="Times New Roman"/>
      </w:rPr>
    </w:lvl>
    <w:lvl w:ilvl="7" w:tplc="04070019" w:tentative="1">
      <w:start w:val="1"/>
      <w:numFmt w:val="lowerLetter"/>
      <w:lvlText w:val="%8."/>
      <w:lvlJc w:val="left"/>
      <w:pPr>
        <w:tabs>
          <w:tab w:val="num" w:pos="6480"/>
        </w:tabs>
        <w:ind w:left="6480" w:hanging="360"/>
      </w:pPr>
      <w:rPr>
        <w:rFonts w:cs="Times New Roman"/>
      </w:rPr>
    </w:lvl>
    <w:lvl w:ilvl="8" w:tplc="0407001B" w:tentative="1">
      <w:start w:val="1"/>
      <w:numFmt w:val="lowerRoman"/>
      <w:lvlText w:val="%9."/>
      <w:lvlJc w:val="right"/>
      <w:pPr>
        <w:tabs>
          <w:tab w:val="num" w:pos="7200"/>
        </w:tabs>
        <w:ind w:left="7200" w:hanging="180"/>
      </w:pPr>
      <w:rPr>
        <w:rFonts w:cs="Times New Roman"/>
      </w:rPr>
    </w:lvl>
  </w:abstractNum>
  <w:abstractNum w:abstractNumId="1">
    <w:nsid w:val="038C3141"/>
    <w:multiLevelType w:val="singleLevel"/>
    <w:tmpl w:val="6A0CAD4A"/>
    <w:lvl w:ilvl="0">
      <w:start w:val="1"/>
      <w:numFmt w:val="bullet"/>
      <w:pStyle w:val="AufzhlungEingezogen"/>
      <w:lvlText w:val=""/>
      <w:lvlJc w:val="left"/>
      <w:pPr>
        <w:tabs>
          <w:tab w:val="num" w:pos="360"/>
        </w:tabs>
        <w:ind w:left="360" w:hanging="360"/>
      </w:pPr>
      <w:rPr>
        <w:rFonts w:ascii="Symbol" w:hAnsi="Symbol" w:hint="default"/>
        <w:sz w:val="16"/>
      </w:rPr>
    </w:lvl>
  </w:abstractNum>
  <w:abstractNum w:abstractNumId="2">
    <w:nsid w:val="03E80CE4"/>
    <w:multiLevelType w:val="hybridMultilevel"/>
    <w:tmpl w:val="8AC65212"/>
    <w:lvl w:ilvl="0" w:tplc="0407000F">
      <w:start w:val="1"/>
      <w:numFmt w:val="decimal"/>
      <w:lvlText w:val="%1."/>
      <w:lvlJc w:val="left"/>
      <w:pPr>
        <w:tabs>
          <w:tab w:val="num" w:pos="720"/>
        </w:tabs>
        <w:ind w:left="720" w:hanging="36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
    <w:nsid w:val="03EB6BA6"/>
    <w:multiLevelType w:val="hybridMultilevel"/>
    <w:tmpl w:val="3C3E8F7E"/>
    <w:lvl w:ilvl="0" w:tplc="A2F07824">
      <w:start w:val="1"/>
      <w:numFmt w:val="bullet"/>
      <w:lvlText w:val=""/>
      <w:lvlJc w:val="left"/>
      <w:pPr>
        <w:tabs>
          <w:tab w:val="num" w:pos="1800"/>
        </w:tabs>
        <w:ind w:left="1800" w:hanging="360"/>
      </w:pPr>
      <w:rPr>
        <w:rFonts w:ascii="Symbol" w:hAnsi="Symbol" w:hint="default"/>
      </w:rPr>
    </w:lvl>
    <w:lvl w:ilvl="1" w:tplc="04070003" w:tentative="1">
      <w:start w:val="1"/>
      <w:numFmt w:val="bullet"/>
      <w:lvlText w:val="o"/>
      <w:lvlJc w:val="left"/>
      <w:pPr>
        <w:tabs>
          <w:tab w:val="num" w:pos="2520"/>
        </w:tabs>
        <w:ind w:left="2520" w:hanging="360"/>
      </w:pPr>
      <w:rPr>
        <w:rFonts w:ascii="Courier New" w:hAnsi="Courier New" w:hint="default"/>
      </w:rPr>
    </w:lvl>
    <w:lvl w:ilvl="2" w:tplc="04070005" w:tentative="1">
      <w:start w:val="1"/>
      <w:numFmt w:val="bullet"/>
      <w:lvlText w:val=""/>
      <w:lvlJc w:val="left"/>
      <w:pPr>
        <w:tabs>
          <w:tab w:val="num" w:pos="3240"/>
        </w:tabs>
        <w:ind w:left="3240" w:hanging="360"/>
      </w:pPr>
      <w:rPr>
        <w:rFonts w:ascii="Wingdings" w:hAnsi="Wingdings" w:hint="default"/>
      </w:rPr>
    </w:lvl>
    <w:lvl w:ilvl="3" w:tplc="04070001" w:tentative="1">
      <w:start w:val="1"/>
      <w:numFmt w:val="bullet"/>
      <w:lvlText w:val=""/>
      <w:lvlJc w:val="left"/>
      <w:pPr>
        <w:tabs>
          <w:tab w:val="num" w:pos="3960"/>
        </w:tabs>
        <w:ind w:left="3960" w:hanging="360"/>
      </w:pPr>
      <w:rPr>
        <w:rFonts w:ascii="Symbol" w:hAnsi="Symbol" w:hint="default"/>
      </w:rPr>
    </w:lvl>
    <w:lvl w:ilvl="4" w:tplc="04070003" w:tentative="1">
      <w:start w:val="1"/>
      <w:numFmt w:val="bullet"/>
      <w:lvlText w:val="o"/>
      <w:lvlJc w:val="left"/>
      <w:pPr>
        <w:tabs>
          <w:tab w:val="num" w:pos="4680"/>
        </w:tabs>
        <w:ind w:left="4680" w:hanging="360"/>
      </w:pPr>
      <w:rPr>
        <w:rFonts w:ascii="Courier New" w:hAnsi="Courier New" w:hint="default"/>
      </w:rPr>
    </w:lvl>
    <w:lvl w:ilvl="5" w:tplc="04070005" w:tentative="1">
      <w:start w:val="1"/>
      <w:numFmt w:val="bullet"/>
      <w:lvlText w:val=""/>
      <w:lvlJc w:val="left"/>
      <w:pPr>
        <w:tabs>
          <w:tab w:val="num" w:pos="5400"/>
        </w:tabs>
        <w:ind w:left="5400" w:hanging="360"/>
      </w:pPr>
      <w:rPr>
        <w:rFonts w:ascii="Wingdings" w:hAnsi="Wingdings" w:hint="default"/>
      </w:rPr>
    </w:lvl>
    <w:lvl w:ilvl="6" w:tplc="04070001" w:tentative="1">
      <w:start w:val="1"/>
      <w:numFmt w:val="bullet"/>
      <w:lvlText w:val=""/>
      <w:lvlJc w:val="left"/>
      <w:pPr>
        <w:tabs>
          <w:tab w:val="num" w:pos="6120"/>
        </w:tabs>
        <w:ind w:left="6120" w:hanging="360"/>
      </w:pPr>
      <w:rPr>
        <w:rFonts w:ascii="Symbol" w:hAnsi="Symbol" w:hint="default"/>
      </w:rPr>
    </w:lvl>
    <w:lvl w:ilvl="7" w:tplc="04070003" w:tentative="1">
      <w:start w:val="1"/>
      <w:numFmt w:val="bullet"/>
      <w:lvlText w:val="o"/>
      <w:lvlJc w:val="left"/>
      <w:pPr>
        <w:tabs>
          <w:tab w:val="num" w:pos="6840"/>
        </w:tabs>
        <w:ind w:left="6840" w:hanging="360"/>
      </w:pPr>
      <w:rPr>
        <w:rFonts w:ascii="Courier New" w:hAnsi="Courier New" w:hint="default"/>
      </w:rPr>
    </w:lvl>
    <w:lvl w:ilvl="8" w:tplc="04070005" w:tentative="1">
      <w:start w:val="1"/>
      <w:numFmt w:val="bullet"/>
      <w:lvlText w:val=""/>
      <w:lvlJc w:val="left"/>
      <w:pPr>
        <w:tabs>
          <w:tab w:val="num" w:pos="7560"/>
        </w:tabs>
        <w:ind w:left="7560" w:hanging="360"/>
      </w:pPr>
      <w:rPr>
        <w:rFonts w:ascii="Wingdings" w:hAnsi="Wingdings" w:hint="default"/>
      </w:rPr>
    </w:lvl>
  </w:abstractNum>
  <w:abstractNum w:abstractNumId="4">
    <w:nsid w:val="04F7191D"/>
    <w:multiLevelType w:val="hybridMultilevel"/>
    <w:tmpl w:val="2D6C16E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089A1E1D"/>
    <w:multiLevelType w:val="hybridMultilevel"/>
    <w:tmpl w:val="FC120AF6"/>
    <w:lvl w:ilvl="0" w:tplc="04070001">
      <w:start w:val="1"/>
      <w:numFmt w:val="bullet"/>
      <w:lvlText w:val=""/>
      <w:lvlJc w:val="left"/>
      <w:pPr>
        <w:tabs>
          <w:tab w:val="num" w:pos="1068"/>
        </w:tabs>
        <w:ind w:left="1068" w:hanging="360"/>
      </w:pPr>
      <w:rPr>
        <w:rFonts w:ascii="Symbol" w:hAnsi="Symbol" w:hint="default"/>
      </w:rPr>
    </w:lvl>
    <w:lvl w:ilvl="1" w:tplc="04070019">
      <w:start w:val="1"/>
      <w:numFmt w:val="lowerLetter"/>
      <w:lvlText w:val="%2."/>
      <w:lvlJc w:val="left"/>
      <w:pPr>
        <w:tabs>
          <w:tab w:val="num" w:pos="1788"/>
        </w:tabs>
        <w:ind w:left="1788" w:hanging="360"/>
      </w:pPr>
      <w:rPr>
        <w:rFonts w:cs="Times New Roman"/>
      </w:rPr>
    </w:lvl>
    <w:lvl w:ilvl="2" w:tplc="0407001B">
      <w:start w:val="1"/>
      <w:numFmt w:val="lowerRoman"/>
      <w:lvlText w:val="%3."/>
      <w:lvlJc w:val="right"/>
      <w:pPr>
        <w:tabs>
          <w:tab w:val="num" w:pos="2508"/>
        </w:tabs>
        <w:ind w:left="2508" w:hanging="180"/>
      </w:pPr>
      <w:rPr>
        <w:rFonts w:cs="Times New Roman"/>
      </w:rPr>
    </w:lvl>
    <w:lvl w:ilvl="3" w:tplc="0407000F">
      <w:start w:val="1"/>
      <w:numFmt w:val="decimal"/>
      <w:lvlText w:val="%4."/>
      <w:lvlJc w:val="left"/>
      <w:pPr>
        <w:tabs>
          <w:tab w:val="num" w:pos="3228"/>
        </w:tabs>
        <w:ind w:left="3228" w:hanging="360"/>
      </w:pPr>
      <w:rPr>
        <w:rFonts w:cs="Times New Roman"/>
      </w:rPr>
    </w:lvl>
    <w:lvl w:ilvl="4" w:tplc="04070019">
      <w:start w:val="1"/>
      <w:numFmt w:val="lowerLetter"/>
      <w:lvlText w:val="%5."/>
      <w:lvlJc w:val="left"/>
      <w:pPr>
        <w:tabs>
          <w:tab w:val="num" w:pos="3948"/>
        </w:tabs>
        <w:ind w:left="3948" w:hanging="360"/>
      </w:pPr>
      <w:rPr>
        <w:rFonts w:cs="Times New Roman"/>
      </w:rPr>
    </w:lvl>
    <w:lvl w:ilvl="5" w:tplc="0407001B">
      <w:start w:val="1"/>
      <w:numFmt w:val="lowerRoman"/>
      <w:lvlText w:val="%6."/>
      <w:lvlJc w:val="right"/>
      <w:pPr>
        <w:tabs>
          <w:tab w:val="num" w:pos="4668"/>
        </w:tabs>
        <w:ind w:left="4668" w:hanging="180"/>
      </w:pPr>
      <w:rPr>
        <w:rFonts w:cs="Times New Roman"/>
      </w:rPr>
    </w:lvl>
    <w:lvl w:ilvl="6" w:tplc="0407000F">
      <w:start w:val="1"/>
      <w:numFmt w:val="decimal"/>
      <w:lvlText w:val="%7."/>
      <w:lvlJc w:val="left"/>
      <w:pPr>
        <w:tabs>
          <w:tab w:val="num" w:pos="5388"/>
        </w:tabs>
        <w:ind w:left="5388" w:hanging="360"/>
      </w:pPr>
      <w:rPr>
        <w:rFonts w:cs="Times New Roman"/>
      </w:rPr>
    </w:lvl>
    <w:lvl w:ilvl="7" w:tplc="04070019">
      <w:start w:val="1"/>
      <w:numFmt w:val="lowerLetter"/>
      <w:lvlText w:val="%8."/>
      <w:lvlJc w:val="left"/>
      <w:pPr>
        <w:tabs>
          <w:tab w:val="num" w:pos="6108"/>
        </w:tabs>
        <w:ind w:left="6108" w:hanging="360"/>
      </w:pPr>
      <w:rPr>
        <w:rFonts w:cs="Times New Roman"/>
      </w:rPr>
    </w:lvl>
    <w:lvl w:ilvl="8" w:tplc="0407001B">
      <w:start w:val="1"/>
      <w:numFmt w:val="lowerRoman"/>
      <w:lvlText w:val="%9."/>
      <w:lvlJc w:val="right"/>
      <w:pPr>
        <w:tabs>
          <w:tab w:val="num" w:pos="6828"/>
        </w:tabs>
        <w:ind w:left="6828" w:hanging="180"/>
      </w:pPr>
      <w:rPr>
        <w:rFonts w:cs="Times New Roman"/>
      </w:rPr>
    </w:lvl>
  </w:abstractNum>
  <w:abstractNum w:abstractNumId="6">
    <w:nsid w:val="0A260A2D"/>
    <w:multiLevelType w:val="hybridMultilevel"/>
    <w:tmpl w:val="2CE2692E"/>
    <w:lvl w:ilvl="0" w:tplc="04070001">
      <w:start w:val="1"/>
      <w:numFmt w:val="bullet"/>
      <w:lvlText w:val=""/>
      <w:lvlJc w:val="left"/>
      <w:pPr>
        <w:tabs>
          <w:tab w:val="num" w:pos="1080"/>
        </w:tabs>
        <w:ind w:left="1080" w:hanging="360"/>
      </w:pPr>
      <w:rPr>
        <w:rFonts w:ascii="Symbol" w:hAnsi="Symbol" w:hint="default"/>
      </w:rPr>
    </w:lvl>
    <w:lvl w:ilvl="1" w:tplc="0407000F">
      <w:start w:val="1"/>
      <w:numFmt w:val="decimal"/>
      <w:lvlText w:val="%2."/>
      <w:lvlJc w:val="left"/>
      <w:pPr>
        <w:tabs>
          <w:tab w:val="num" w:pos="1800"/>
        </w:tabs>
        <w:ind w:left="1800" w:hanging="360"/>
      </w:pPr>
      <w:rPr>
        <w:rFonts w:cs="Times New Roman"/>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abstractNum w:abstractNumId="7">
    <w:nsid w:val="0F5A19C7"/>
    <w:multiLevelType w:val="hybridMultilevel"/>
    <w:tmpl w:val="4268F37A"/>
    <w:lvl w:ilvl="0" w:tplc="0407000F">
      <w:start w:val="1"/>
      <w:numFmt w:val="decimal"/>
      <w:lvlText w:val="%1."/>
      <w:lvlJc w:val="left"/>
      <w:pPr>
        <w:tabs>
          <w:tab w:val="num" w:pos="720"/>
        </w:tabs>
        <w:ind w:left="720" w:hanging="36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8">
    <w:nsid w:val="10DE3B1F"/>
    <w:multiLevelType w:val="multilevel"/>
    <w:tmpl w:val="F3ACB248"/>
    <w:lvl w:ilvl="0">
      <w:start w:val="1"/>
      <w:numFmt w:val="decimal"/>
      <w:pStyle w:val="berschrift1"/>
      <w:lvlText w:val="%1"/>
      <w:lvlJc w:val="left"/>
      <w:pPr>
        <w:tabs>
          <w:tab w:val="num" w:pos="432"/>
        </w:tabs>
        <w:ind w:left="432" w:hanging="432"/>
      </w:pPr>
      <w:rPr>
        <w:rFonts w:cs="Times New Roman" w:hint="default"/>
      </w:rPr>
    </w:lvl>
    <w:lvl w:ilvl="1">
      <w:start w:val="1"/>
      <w:numFmt w:val="decimal"/>
      <w:pStyle w:val="berschrift2"/>
      <w:lvlText w:val="%1.%2"/>
      <w:lvlJc w:val="left"/>
      <w:pPr>
        <w:tabs>
          <w:tab w:val="num" w:pos="576"/>
        </w:tabs>
        <w:ind w:left="576" w:hanging="576"/>
      </w:pPr>
      <w:rPr>
        <w:rFonts w:cs="Times New Roman" w:hint="default"/>
        <w:sz w:val="24"/>
        <w:szCs w:val="24"/>
      </w:rPr>
    </w:lvl>
    <w:lvl w:ilvl="2">
      <w:start w:val="1"/>
      <w:numFmt w:val="decimal"/>
      <w:pStyle w:val="berschrift3"/>
      <w:lvlText w:val="%1.%2.%3"/>
      <w:lvlJc w:val="left"/>
      <w:pPr>
        <w:tabs>
          <w:tab w:val="num" w:pos="720"/>
        </w:tabs>
        <w:ind w:left="720" w:hanging="720"/>
      </w:pPr>
      <w:rPr>
        <w:rFonts w:cs="Times New Roman" w:hint="default"/>
      </w:rPr>
    </w:lvl>
    <w:lvl w:ilvl="3">
      <w:start w:val="1"/>
      <w:numFmt w:val="decimal"/>
      <w:pStyle w:val="berschrift4"/>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pStyle w:val="berschrift6"/>
      <w:lvlText w:val="%1.%2.%3.%4.%5.%6"/>
      <w:lvlJc w:val="left"/>
      <w:pPr>
        <w:tabs>
          <w:tab w:val="num" w:pos="1152"/>
        </w:tabs>
        <w:ind w:left="1152" w:hanging="1152"/>
      </w:pPr>
      <w:rPr>
        <w:rFonts w:cs="Times New Roman" w:hint="default"/>
      </w:rPr>
    </w:lvl>
    <w:lvl w:ilvl="6">
      <w:start w:val="1"/>
      <w:numFmt w:val="decimal"/>
      <w:pStyle w:val="berschrift7"/>
      <w:lvlText w:val="%1.%2.%3.%4.%5.%6.%7"/>
      <w:lvlJc w:val="left"/>
      <w:pPr>
        <w:tabs>
          <w:tab w:val="num" w:pos="1296"/>
        </w:tabs>
        <w:ind w:left="1296" w:hanging="1296"/>
      </w:pPr>
      <w:rPr>
        <w:rFonts w:cs="Times New Roman" w:hint="default"/>
      </w:rPr>
    </w:lvl>
    <w:lvl w:ilvl="7">
      <w:start w:val="1"/>
      <w:numFmt w:val="decimal"/>
      <w:pStyle w:val="berschrift8"/>
      <w:lvlText w:val="%1.%2.%3.%4.%5.%6.%7.%8"/>
      <w:lvlJc w:val="left"/>
      <w:pPr>
        <w:tabs>
          <w:tab w:val="num" w:pos="1440"/>
        </w:tabs>
        <w:ind w:left="1440" w:hanging="1440"/>
      </w:pPr>
      <w:rPr>
        <w:rFonts w:cs="Times New Roman" w:hint="default"/>
      </w:rPr>
    </w:lvl>
    <w:lvl w:ilvl="8">
      <w:start w:val="1"/>
      <w:numFmt w:val="decimal"/>
      <w:pStyle w:val="berschrift9"/>
      <w:lvlText w:val="%1.%2.%3.%4.%5.%6.%7.%8.%9"/>
      <w:lvlJc w:val="left"/>
      <w:pPr>
        <w:tabs>
          <w:tab w:val="num" w:pos="1584"/>
        </w:tabs>
        <w:ind w:left="1584" w:hanging="1584"/>
      </w:pPr>
      <w:rPr>
        <w:rFonts w:cs="Times New Roman" w:hint="default"/>
      </w:rPr>
    </w:lvl>
  </w:abstractNum>
  <w:abstractNum w:abstractNumId="9">
    <w:nsid w:val="115B0B3A"/>
    <w:multiLevelType w:val="multilevel"/>
    <w:tmpl w:val="EAB60BC4"/>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nsid w:val="11BA4069"/>
    <w:multiLevelType w:val="hybridMultilevel"/>
    <w:tmpl w:val="89A026A6"/>
    <w:lvl w:ilvl="0" w:tplc="0407000F">
      <w:start w:val="1"/>
      <w:numFmt w:val="decimal"/>
      <w:lvlText w:val="%1."/>
      <w:lvlJc w:val="left"/>
      <w:pPr>
        <w:tabs>
          <w:tab w:val="num" w:pos="360"/>
        </w:tabs>
        <w:ind w:left="360" w:hanging="360"/>
      </w:pPr>
      <w:rPr>
        <w:rFonts w:cs="Times New Roman"/>
      </w:rPr>
    </w:lvl>
    <w:lvl w:ilvl="1" w:tplc="04070019" w:tentative="1">
      <w:start w:val="1"/>
      <w:numFmt w:val="lowerLetter"/>
      <w:lvlText w:val="%2."/>
      <w:lvlJc w:val="left"/>
      <w:pPr>
        <w:tabs>
          <w:tab w:val="num" w:pos="1080"/>
        </w:tabs>
        <w:ind w:left="1080" w:hanging="360"/>
      </w:pPr>
      <w:rPr>
        <w:rFonts w:cs="Times New Roman"/>
      </w:rPr>
    </w:lvl>
    <w:lvl w:ilvl="2" w:tplc="0407001B" w:tentative="1">
      <w:start w:val="1"/>
      <w:numFmt w:val="lowerRoman"/>
      <w:lvlText w:val="%3."/>
      <w:lvlJc w:val="right"/>
      <w:pPr>
        <w:tabs>
          <w:tab w:val="num" w:pos="1800"/>
        </w:tabs>
        <w:ind w:left="1800" w:hanging="180"/>
      </w:pPr>
      <w:rPr>
        <w:rFonts w:cs="Times New Roman"/>
      </w:rPr>
    </w:lvl>
    <w:lvl w:ilvl="3" w:tplc="0407000F" w:tentative="1">
      <w:start w:val="1"/>
      <w:numFmt w:val="decimal"/>
      <w:lvlText w:val="%4."/>
      <w:lvlJc w:val="left"/>
      <w:pPr>
        <w:tabs>
          <w:tab w:val="num" w:pos="2520"/>
        </w:tabs>
        <w:ind w:left="2520" w:hanging="360"/>
      </w:pPr>
      <w:rPr>
        <w:rFonts w:cs="Times New Roman"/>
      </w:rPr>
    </w:lvl>
    <w:lvl w:ilvl="4" w:tplc="04070019" w:tentative="1">
      <w:start w:val="1"/>
      <w:numFmt w:val="lowerLetter"/>
      <w:lvlText w:val="%5."/>
      <w:lvlJc w:val="left"/>
      <w:pPr>
        <w:tabs>
          <w:tab w:val="num" w:pos="3240"/>
        </w:tabs>
        <w:ind w:left="3240" w:hanging="360"/>
      </w:pPr>
      <w:rPr>
        <w:rFonts w:cs="Times New Roman"/>
      </w:rPr>
    </w:lvl>
    <w:lvl w:ilvl="5" w:tplc="0407001B" w:tentative="1">
      <w:start w:val="1"/>
      <w:numFmt w:val="lowerRoman"/>
      <w:lvlText w:val="%6."/>
      <w:lvlJc w:val="right"/>
      <w:pPr>
        <w:tabs>
          <w:tab w:val="num" w:pos="3960"/>
        </w:tabs>
        <w:ind w:left="3960" w:hanging="180"/>
      </w:pPr>
      <w:rPr>
        <w:rFonts w:cs="Times New Roman"/>
      </w:rPr>
    </w:lvl>
    <w:lvl w:ilvl="6" w:tplc="0407000F" w:tentative="1">
      <w:start w:val="1"/>
      <w:numFmt w:val="decimal"/>
      <w:lvlText w:val="%7."/>
      <w:lvlJc w:val="left"/>
      <w:pPr>
        <w:tabs>
          <w:tab w:val="num" w:pos="4680"/>
        </w:tabs>
        <w:ind w:left="4680" w:hanging="360"/>
      </w:pPr>
      <w:rPr>
        <w:rFonts w:cs="Times New Roman"/>
      </w:rPr>
    </w:lvl>
    <w:lvl w:ilvl="7" w:tplc="04070019" w:tentative="1">
      <w:start w:val="1"/>
      <w:numFmt w:val="lowerLetter"/>
      <w:lvlText w:val="%8."/>
      <w:lvlJc w:val="left"/>
      <w:pPr>
        <w:tabs>
          <w:tab w:val="num" w:pos="5400"/>
        </w:tabs>
        <w:ind w:left="5400" w:hanging="360"/>
      </w:pPr>
      <w:rPr>
        <w:rFonts w:cs="Times New Roman"/>
      </w:rPr>
    </w:lvl>
    <w:lvl w:ilvl="8" w:tplc="0407001B" w:tentative="1">
      <w:start w:val="1"/>
      <w:numFmt w:val="lowerRoman"/>
      <w:lvlText w:val="%9."/>
      <w:lvlJc w:val="right"/>
      <w:pPr>
        <w:tabs>
          <w:tab w:val="num" w:pos="6120"/>
        </w:tabs>
        <w:ind w:left="6120" w:hanging="180"/>
      </w:pPr>
      <w:rPr>
        <w:rFonts w:cs="Times New Roman"/>
      </w:rPr>
    </w:lvl>
  </w:abstractNum>
  <w:abstractNum w:abstractNumId="11">
    <w:nsid w:val="12CC442F"/>
    <w:multiLevelType w:val="hybridMultilevel"/>
    <w:tmpl w:val="ECA86BE4"/>
    <w:lvl w:ilvl="0" w:tplc="04070001">
      <w:start w:val="1"/>
      <w:numFmt w:val="bullet"/>
      <w:lvlText w:val=""/>
      <w:lvlJc w:val="left"/>
      <w:pPr>
        <w:tabs>
          <w:tab w:val="num" w:pos="1080"/>
        </w:tabs>
        <w:ind w:left="1080" w:hanging="360"/>
      </w:pPr>
      <w:rPr>
        <w:rFonts w:ascii="Symbol" w:hAnsi="Symbol" w:hint="default"/>
      </w:rPr>
    </w:lvl>
    <w:lvl w:ilvl="1" w:tplc="04070003" w:tentative="1">
      <w:start w:val="1"/>
      <w:numFmt w:val="bullet"/>
      <w:lvlText w:val="o"/>
      <w:lvlJc w:val="left"/>
      <w:pPr>
        <w:tabs>
          <w:tab w:val="num" w:pos="1800"/>
        </w:tabs>
        <w:ind w:left="1800" w:hanging="360"/>
      </w:pPr>
      <w:rPr>
        <w:rFonts w:ascii="Courier New" w:hAnsi="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abstractNum w:abstractNumId="12">
    <w:nsid w:val="13CC2E4D"/>
    <w:multiLevelType w:val="hybridMultilevel"/>
    <w:tmpl w:val="19F428D2"/>
    <w:lvl w:ilvl="0" w:tplc="0407000F">
      <w:start w:val="1"/>
      <w:numFmt w:val="decimal"/>
      <w:lvlText w:val="%1."/>
      <w:lvlJc w:val="left"/>
      <w:pPr>
        <w:tabs>
          <w:tab w:val="num" w:pos="720"/>
        </w:tabs>
        <w:ind w:left="720" w:hanging="36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3">
    <w:nsid w:val="14C872AE"/>
    <w:multiLevelType w:val="multilevel"/>
    <w:tmpl w:val="EAB60BC4"/>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nsid w:val="184D00F2"/>
    <w:multiLevelType w:val="hybridMultilevel"/>
    <w:tmpl w:val="D0CE0222"/>
    <w:lvl w:ilvl="0" w:tplc="04070001">
      <w:start w:val="1"/>
      <w:numFmt w:val="bullet"/>
      <w:lvlText w:val=""/>
      <w:lvlJc w:val="left"/>
      <w:pPr>
        <w:tabs>
          <w:tab w:val="num" w:pos="1776"/>
        </w:tabs>
        <w:ind w:left="1776" w:hanging="360"/>
      </w:pPr>
      <w:rPr>
        <w:rFonts w:ascii="Symbol" w:hAnsi="Symbol" w:hint="default"/>
      </w:rPr>
    </w:lvl>
    <w:lvl w:ilvl="1" w:tplc="04070019" w:tentative="1">
      <w:start w:val="1"/>
      <w:numFmt w:val="lowerLetter"/>
      <w:lvlText w:val="%2."/>
      <w:lvlJc w:val="left"/>
      <w:pPr>
        <w:tabs>
          <w:tab w:val="num" w:pos="2856"/>
        </w:tabs>
        <w:ind w:left="2856" w:hanging="360"/>
      </w:pPr>
      <w:rPr>
        <w:rFonts w:cs="Times New Roman"/>
      </w:rPr>
    </w:lvl>
    <w:lvl w:ilvl="2" w:tplc="0407001B" w:tentative="1">
      <w:start w:val="1"/>
      <w:numFmt w:val="lowerRoman"/>
      <w:lvlText w:val="%3."/>
      <w:lvlJc w:val="right"/>
      <w:pPr>
        <w:tabs>
          <w:tab w:val="num" w:pos="3576"/>
        </w:tabs>
        <w:ind w:left="3576" w:hanging="180"/>
      </w:pPr>
      <w:rPr>
        <w:rFonts w:cs="Times New Roman"/>
      </w:rPr>
    </w:lvl>
    <w:lvl w:ilvl="3" w:tplc="0407000F" w:tentative="1">
      <w:start w:val="1"/>
      <w:numFmt w:val="decimal"/>
      <w:lvlText w:val="%4."/>
      <w:lvlJc w:val="left"/>
      <w:pPr>
        <w:tabs>
          <w:tab w:val="num" w:pos="4296"/>
        </w:tabs>
        <w:ind w:left="4296" w:hanging="360"/>
      </w:pPr>
      <w:rPr>
        <w:rFonts w:cs="Times New Roman"/>
      </w:rPr>
    </w:lvl>
    <w:lvl w:ilvl="4" w:tplc="04070019" w:tentative="1">
      <w:start w:val="1"/>
      <w:numFmt w:val="lowerLetter"/>
      <w:lvlText w:val="%5."/>
      <w:lvlJc w:val="left"/>
      <w:pPr>
        <w:tabs>
          <w:tab w:val="num" w:pos="5016"/>
        </w:tabs>
        <w:ind w:left="5016" w:hanging="360"/>
      </w:pPr>
      <w:rPr>
        <w:rFonts w:cs="Times New Roman"/>
      </w:rPr>
    </w:lvl>
    <w:lvl w:ilvl="5" w:tplc="0407001B" w:tentative="1">
      <w:start w:val="1"/>
      <w:numFmt w:val="lowerRoman"/>
      <w:lvlText w:val="%6."/>
      <w:lvlJc w:val="right"/>
      <w:pPr>
        <w:tabs>
          <w:tab w:val="num" w:pos="5736"/>
        </w:tabs>
        <w:ind w:left="5736" w:hanging="180"/>
      </w:pPr>
      <w:rPr>
        <w:rFonts w:cs="Times New Roman"/>
      </w:rPr>
    </w:lvl>
    <w:lvl w:ilvl="6" w:tplc="0407000F" w:tentative="1">
      <w:start w:val="1"/>
      <w:numFmt w:val="decimal"/>
      <w:lvlText w:val="%7."/>
      <w:lvlJc w:val="left"/>
      <w:pPr>
        <w:tabs>
          <w:tab w:val="num" w:pos="6456"/>
        </w:tabs>
        <w:ind w:left="6456" w:hanging="360"/>
      </w:pPr>
      <w:rPr>
        <w:rFonts w:cs="Times New Roman"/>
      </w:rPr>
    </w:lvl>
    <w:lvl w:ilvl="7" w:tplc="04070019" w:tentative="1">
      <w:start w:val="1"/>
      <w:numFmt w:val="lowerLetter"/>
      <w:lvlText w:val="%8."/>
      <w:lvlJc w:val="left"/>
      <w:pPr>
        <w:tabs>
          <w:tab w:val="num" w:pos="7176"/>
        </w:tabs>
        <w:ind w:left="7176" w:hanging="360"/>
      </w:pPr>
      <w:rPr>
        <w:rFonts w:cs="Times New Roman"/>
      </w:rPr>
    </w:lvl>
    <w:lvl w:ilvl="8" w:tplc="0407001B" w:tentative="1">
      <w:start w:val="1"/>
      <w:numFmt w:val="lowerRoman"/>
      <w:lvlText w:val="%9."/>
      <w:lvlJc w:val="right"/>
      <w:pPr>
        <w:tabs>
          <w:tab w:val="num" w:pos="7896"/>
        </w:tabs>
        <w:ind w:left="7896" w:hanging="180"/>
      </w:pPr>
      <w:rPr>
        <w:rFonts w:cs="Times New Roman"/>
      </w:rPr>
    </w:lvl>
  </w:abstractNum>
  <w:abstractNum w:abstractNumId="15">
    <w:nsid w:val="250B4C45"/>
    <w:multiLevelType w:val="multilevel"/>
    <w:tmpl w:val="EAB60BC4"/>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nsid w:val="28BF5952"/>
    <w:multiLevelType w:val="hybridMultilevel"/>
    <w:tmpl w:val="BBC642FC"/>
    <w:lvl w:ilvl="0" w:tplc="0407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
    <w:nsid w:val="2C114F5A"/>
    <w:multiLevelType w:val="hybridMultilevel"/>
    <w:tmpl w:val="03540DB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nsid w:val="37FE3EEB"/>
    <w:multiLevelType w:val="hybridMultilevel"/>
    <w:tmpl w:val="0924EA88"/>
    <w:lvl w:ilvl="0" w:tplc="0407000F">
      <w:start w:val="1"/>
      <w:numFmt w:val="decimal"/>
      <w:lvlText w:val="%1."/>
      <w:lvlJc w:val="left"/>
      <w:pPr>
        <w:tabs>
          <w:tab w:val="num" w:pos="720"/>
        </w:tabs>
        <w:ind w:left="720" w:hanging="360"/>
      </w:pPr>
      <w:rPr>
        <w:rFonts w:cs="Times New Roman"/>
      </w:rPr>
    </w:lvl>
    <w:lvl w:ilvl="1" w:tplc="04070001">
      <w:start w:val="1"/>
      <w:numFmt w:val="bullet"/>
      <w:lvlText w:val=""/>
      <w:lvlJc w:val="left"/>
      <w:pPr>
        <w:tabs>
          <w:tab w:val="num" w:pos="1440"/>
        </w:tabs>
        <w:ind w:left="1440" w:hanging="360"/>
      </w:pPr>
      <w:rPr>
        <w:rFonts w:ascii="Symbol" w:hAnsi="Symbol" w:hint="default"/>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19">
    <w:nsid w:val="3FDD4963"/>
    <w:multiLevelType w:val="singleLevel"/>
    <w:tmpl w:val="E876795A"/>
    <w:lvl w:ilvl="0">
      <w:start w:val="1"/>
      <w:numFmt w:val="lowerLetter"/>
      <w:pStyle w:val="Buchstabeneinzug"/>
      <w:lvlText w:val="(%1)"/>
      <w:lvlJc w:val="left"/>
      <w:pPr>
        <w:tabs>
          <w:tab w:val="num" w:pos="360"/>
        </w:tabs>
        <w:ind w:left="360" w:hanging="360"/>
      </w:pPr>
      <w:rPr>
        <w:rFonts w:cs="Times New Roman"/>
      </w:rPr>
    </w:lvl>
  </w:abstractNum>
  <w:abstractNum w:abstractNumId="20">
    <w:nsid w:val="40AF3025"/>
    <w:multiLevelType w:val="hybridMultilevel"/>
    <w:tmpl w:val="64B2948C"/>
    <w:lvl w:ilvl="0" w:tplc="CBAE7632">
      <w:start w:val="1"/>
      <w:numFmt w:val="bullet"/>
      <w:lvlText w:val=""/>
      <w:lvlJc w:val="left"/>
      <w:pPr>
        <w:tabs>
          <w:tab w:val="num" w:pos="720"/>
        </w:tabs>
        <w:ind w:left="720" w:hanging="360"/>
      </w:pPr>
      <w:rPr>
        <w:rFonts w:ascii="Symbol" w:hAnsi="Symbol" w:hint="default"/>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21">
    <w:nsid w:val="42283F6B"/>
    <w:multiLevelType w:val="multilevel"/>
    <w:tmpl w:val="8AC65212"/>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nsid w:val="46394C86"/>
    <w:multiLevelType w:val="multilevel"/>
    <w:tmpl w:val="9A4A82F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3">
    <w:nsid w:val="46637C6D"/>
    <w:multiLevelType w:val="hybridMultilevel"/>
    <w:tmpl w:val="84063E30"/>
    <w:lvl w:ilvl="0" w:tplc="04070019">
      <w:start w:val="1"/>
      <w:numFmt w:val="lowerLetter"/>
      <w:lvlText w:val="%1."/>
      <w:lvlJc w:val="left"/>
      <w:pPr>
        <w:tabs>
          <w:tab w:val="num" w:pos="1440"/>
        </w:tabs>
        <w:ind w:left="144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4">
    <w:nsid w:val="466F446A"/>
    <w:multiLevelType w:val="hybridMultilevel"/>
    <w:tmpl w:val="CE5AD154"/>
    <w:lvl w:ilvl="0" w:tplc="CBAE7632">
      <w:start w:val="1"/>
      <w:numFmt w:val="bullet"/>
      <w:lvlText w:val=""/>
      <w:lvlJc w:val="left"/>
      <w:pPr>
        <w:tabs>
          <w:tab w:val="num" w:pos="720"/>
        </w:tabs>
        <w:ind w:left="720" w:hanging="360"/>
      </w:pPr>
      <w:rPr>
        <w:rFonts w:ascii="Symbol" w:hAnsi="Symbol" w:hint="default"/>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25">
    <w:nsid w:val="48B5067C"/>
    <w:multiLevelType w:val="hybridMultilevel"/>
    <w:tmpl w:val="E06E70CA"/>
    <w:lvl w:ilvl="0" w:tplc="0407000F">
      <w:start w:val="1"/>
      <w:numFmt w:val="decimal"/>
      <w:lvlText w:val="%1."/>
      <w:lvlJc w:val="left"/>
      <w:pPr>
        <w:tabs>
          <w:tab w:val="num" w:pos="720"/>
        </w:tabs>
        <w:ind w:left="720" w:hanging="36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6">
    <w:nsid w:val="49BE349E"/>
    <w:multiLevelType w:val="multilevel"/>
    <w:tmpl w:val="EAB60BC4"/>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7">
    <w:nsid w:val="4B8E534F"/>
    <w:multiLevelType w:val="hybridMultilevel"/>
    <w:tmpl w:val="53007C58"/>
    <w:lvl w:ilvl="0" w:tplc="0407000F">
      <w:start w:val="1"/>
      <w:numFmt w:val="decimal"/>
      <w:lvlText w:val="%1."/>
      <w:lvlJc w:val="left"/>
      <w:pPr>
        <w:tabs>
          <w:tab w:val="num" w:pos="720"/>
        </w:tabs>
        <w:ind w:left="720" w:hanging="36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28">
    <w:nsid w:val="521121FD"/>
    <w:multiLevelType w:val="hybridMultilevel"/>
    <w:tmpl w:val="3982B77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9">
    <w:nsid w:val="52177102"/>
    <w:multiLevelType w:val="hybridMultilevel"/>
    <w:tmpl w:val="C958E17E"/>
    <w:lvl w:ilvl="0" w:tplc="FFFFFFFF">
      <w:start w:val="1"/>
      <w:numFmt w:val="bullet"/>
      <w:pStyle w:val="berschrift5"/>
      <w:lvlText w:val=""/>
      <w:lvlJc w:val="left"/>
      <w:pPr>
        <w:tabs>
          <w:tab w:val="num" w:pos="720"/>
        </w:tabs>
        <w:ind w:left="72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30">
    <w:nsid w:val="5CD36178"/>
    <w:multiLevelType w:val="multilevel"/>
    <w:tmpl w:val="19F428D2"/>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1">
    <w:nsid w:val="60393462"/>
    <w:multiLevelType w:val="hybridMultilevel"/>
    <w:tmpl w:val="080CED9E"/>
    <w:lvl w:ilvl="0" w:tplc="0407000F">
      <w:start w:val="1"/>
      <w:numFmt w:val="decimal"/>
      <w:lvlText w:val="%1."/>
      <w:lvlJc w:val="left"/>
      <w:pPr>
        <w:tabs>
          <w:tab w:val="num" w:pos="720"/>
        </w:tabs>
        <w:ind w:left="720" w:hanging="36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2">
    <w:nsid w:val="641E0D02"/>
    <w:multiLevelType w:val="singleLevel"/>
    <w:tmpl w:val="2AC299F2"/>
    <w:lvl w:ilvl="0">
      <w:start w:val="1"/>
      <w:numFmt w:val="bullet"/>
      <w:pStyle w:val="Aufzhlung"/>
      <w:lvlText w:val=""/>
      <w:lvlJc w:val="left"/>
      <w:pPr>
        <w:tabs>
          <w:tab w:val="num" w:pos="360"/>
        </w:tabs>
        <w:ind w:left="360" w:hanging="360"/>
      </w:pPr>
      <w:rPr>
        <w:rFonts w:ascii="Wingdings" w:hAnsi="Wingdings" w:hint="default"/>
        <w:sz w:val="20"/>
      </w:rPr>
    </w:lvl>
  </w:abstractNum>
  <w:abstractNum w:abstractNumId="33">
    <w:nsid w:val="6541296F"/>
    <w:multiLevelType w:val="hybridMultilevel"/>
    <w:tmpl w:val="8C9A9752"/>
    <w:lvl w:ilvl="0" w:tplc="0407000F">
      <w:start w:val="1"/>
      <w:numFmt w:val="decimal"/>
      <w:lvlText w:val="%1."/>
      <w:lvlJc w:val="left"/>
      <w:pPr>
        <w:tabs>
          <w:tab w:val="num" w:pos="720"/>
        </w:tabs>
        <w:ind w:left="720" w:hanging="36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4">
    <w:nsid w:val="69082969"/>
    <w:multiLevelType w:val="multilevel"/>
    <w:tmpl w:val="64B2948C"/>
    <w:lvl w:ilvl="0">
      <w:start w:val="1"/>
      <w:numFmt w:val="bullet"/>
      <w:lvlText w:val=""/>
      <w:lvlJc w:val="left"/>
      <w:pPr>
        <w:tabs>
          <w:tab w:val="num" w:pos="720"/>
        </w:tabs>
        <w:ind w:left="720" w:hanging="360"/>
      </w:pPr>
      <w:rPr>
        <w:rFonts w:ascii="Symbol" w:hAnsi="Symbol"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5">
    <w:nsid w:val="6AD13311"/>
    <w:multiLevelType w:val="multilevel"/>
    <w:tmpl w:val="BBC642FC"/>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6">
    <w:nsid w:val="6E7437C9"/>
    <w:multiLevelType w:val="hybridMultilevel"/>
    <w:tmpl w:val="EAB60BC4"/>
    <w:lvl w:ilvl="0" w:tplc="0407000F">
      <w:start w:val="1"/>
      <w:numFmt w:val="decimal"/>
      <w:lvlText w:val="%1."/>
      <w:lvlJc w:val="left"/>
      <w:pPr>
        <w:tabs>
          <w:tab w:val="num" w:pos="720"/>
        </w:tabs>
        <w:ind w:left="720" w:hanging="36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37">
    <w:nsid w:val="799E7483"/>
    <w:multiLevelType w:val="multilevel"/>
    <w:tmpl w:val="EAB60BC4"/>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8">
    <w:nsid w:val="79C711A0"/>
    <w:multiLevelType w:val="hybridMultilevel"/>
    <w:tmpl w:val="9DE61D8A"/>
    <w:lvl w:ilvl="0" w:tplc="04070001">
      <w:start w:val="1"/>
      <w:numFmt w:val="bullet"/>
      <w:lvlText w:val=""/>
      <w:lvlJc w:val="left"/>
      <w:pPr>
        <w:tabs>
          <w:tab w:val="num" w:pos="1068"/>
        </w:tabs>
        <w:ind w:left="1068" w:hanging="360"/>
      </w:pPr>
      <w:rPr>
        <w:rFonts w:ascii="Symbol" w:hAnsi="Symbol" w:hint="default"/>
      </w:rPr>
    </w:lvl>
    <w:lvl w:ilvl="1" w:tplc="04070003" w:tentative="1">
      <w:start w:val="1"/>
      <w:numFmt w:val="bullet"/>
      <w:lvlText w:val="o"/>
      <w:lvlJc w:val="left"/>
      <w:pPr>
        <w:tabs>
          <w:tab w:val="num" w:pos="1788"/>
        </w:tabs>
        <w:ind w:left="1788" w:hanging="360"/>
      </w:pPr>
      <w:rPr>
        <w:rFonts w:ascii="Courier New" w:hAnsi="Courier New" w:hint="default"/>
      </w:rPr>
    </w:lvl>
    <w:lvl w:ilvl="2" w:tplc="04070005" w:tentative="1">
      <w:start w:val="1"/>
      <w:numFmt w:val="bullet"/>
      <w:lvlText w:val=""/>
      <w:lvlJc w:val="left"/>
      <w:pPr>
        <w:tabs>
          <w:tab w:val="num" w:pos="2508"/>
        </w:tabs>
        <w:ind w:left="2508" w:hanging="360"/>
      </w:pPr>
      <w:rPr>
        <w:rFonts w:ascii="Wingdings" w:hAnsi="Wingdings" w:hint="default"/>
      </w:rPr>
    </w:lvl>
    <w:lvl w:ilvl="3" w:tplc="04070001" w:tentative="1">
      <w:start w:val="1"/>
      <w:numFmt w:val="bullet"/>
      <w:lvlText w:val=""/>
      <w:lvlJc w:val="left"/>
      <w:pPr>
        <w:tabs>
          <w:tab w:val="num" w:pos="3228"/>
        </w:tabs>
        <w:ind w:left="3228" w:hanging="360"/>
      </w:pPr>
      <w:rPr>
        <w:rFonts w:ascii="Symbol" w:hAnsi="Symbol" w:hint="default"/>
      </w:rPr>
    </w:lvl>
    <w:lvl w:ilvl="4" w:tplc="04070003" w:tentative="1">
      <w:start w:val="1"/>
      <w:numFmt w:val="bullet"/>
      <w:lvlText w:val="o"/>
      <w:lvlJc w:val="left"/>
      <w:pPr>
        <w:tabs>
          <w:tab w:val="num" w:pos="3948"/>
        </w:tabs>
        <w:ind w:left="3948" w:hanging="360"/>
      </w:pPr>
      <w:rPr>
        <w:rFonts w:ascii="Courier New" w:hAnsi="Courier New" w:hint="default"/>
      </w:rPr>
    </w:lvl>
    <w:lvl w:ilvl="5" w:tplc="04070005" w:tentative="1">
      <w:start w:val="1"/>
      <w:numFmt w:val="bullet"/>
      <w:lvlText w:val=""/>
      <w:lvlJc w:val="left"/>
      <w:pPr>
        <w:tabs>
          <w:tab w:val="num" w:pos="4668"/>
        </w:tabs>
        <w:ind w:left="4668" w:hanging="360"/>
      </w:pPr>
      <w:rPr>
        <w:rFonts w:ascii="Wingdings" w:hAnsi="Wingdings" w:hint="default"/>
      </w:rPr>
    </w:lvl>
    <w:lvl w:ilvl="6" w:tplc="04070001" w:tentative="1">
      <w:start w:val="1"/>
      <w:numFmt w:val="bullet"/>
      <w:lvlText w:val=""/>
      <w:lvlJc w:val="left"/>
      <w:pPr>
        <w:tabs>
          <w:tab w:val="num" w:pos="5388"/>
        </w:tabs>
        <w:ind w:left="5388" w:hanging="360"/>
      </w:pPr>
      <w:rPr>
        <w:rFonts w:ascii="Symbol" w:hAnsi="Symbol" w:hint="default"/>
      </w:rPr>
    </w:lvl>
    <w:lvl w:ilvl="7" w:tplc="04070003" w:tentative="1">
      <w:start w:val="1"/>
      <w:numFmt w:val="bullet"/>
      <w:lvlText w:val="o"/>
      <w:lvlJc w:val="left"/>
      <w:pPr>
        <w:tabs>
          <w:tab w:val="num" w:pos="6108"/>
        </w:tabs>
        <w:ind w:left="6108" w:hanging="360"/>
      </w:pPr>
      <w:rPr>
        <w:rFonts w:ascii="Courier New" w:hAnsi="Courier New" w:hint="default"/>
      </w:rPr>
    </w:lvl>
    <w:lvl w:ilvl="8" w:tplc="04070005" w:tentative="1">
      <w:start w:val="1"/>
      <w:numFmt w:val="bullet"/>
      <w:lvlText w:val=""/>
      <w:lvlJc w:val="left"/>
      <w:pPr>
        <w:tabs>
          <w:tab w:val="num" w:pos="6828"/>
        </w:tabs>
        <w:ind w:left="6828" w:hanging="360"/>
      </w:pPr>
      <w:rPr>
        <w:rFonts w:ascii="Wingdings" w:hAnsi="Wingdings" w:hint="default"/>
      </w:rPr>
    </w:lvl>
  </w:abstractNum>
  <w:abstractNum w:abstractNumId="39">
    <w:nsid w:val="7CC8618B"/>
    <w:multiLevelType w:val="hybridMultilevel"/>
    <w:tmpl w:val="A03CCDB2"/>
    <w:lvl w:ilvl="0" w:tplc="A2F07824">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0">
    <w:nsid w:val="7DA15055"/>
    <w:multiLevelType w:val="hybridMultilevel"/>
    <w:tmpl w:val="0E06388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32"/>
  </w:num>
  <w:num w:numId="2">
    <w:abstractNumId w:val="1"/>
  </w:num>
  <w:num w:numId="3">
    <w:abstractNumId w:val="19"/>
  </w:num>
  <w:num w:numId="4">
    <w:abstractNumId w:val="29"/>
  </w:num>
  <w:num w:numId="5">
    <w:abstractNumId w:val="8"/>
  </w:num>
  <w:num w:numId="6">
    <w:abstractNumId w:val="27"/>
  </w:num>
  <w:num w:numId="7">
    <w:abstractNumId w:val="36"/>
  </w:num>
  <w:num w:numId="8">
    <w:abstractNumId w:val="20"/>
  </w:num>
  <w:num w:numId="9">
    <w:abstractNumId w:val="24"/>
  </w:num>
  <w:num w:numId="10">
    <w:abstractNumId w:val="38"/>
  </w:num>
  <w:num w:numId="11">
    <w:abstractNumId w:val="11"/>
  </w:num>
  <w:num w:numId="12">
    <w:abstractNumId w:val="6"/>
  </w:num>
  <w:num w:numId="13">
    <w:abstractNumId w:val="14"/>
  </w:num>
  <w:num w:numId="14">
    <w:abstractNumId w:val="17"/>
  </w:num>
  <w:num w:numId="15">
    <w:abstractNumId w:val="4"/>
  </w:num>
  <w:num w:numId="16">
    <w:abstractNumId w:val="7"/>
  </w:num>
  <w:num w:numId="17">
    <w:abstractNumId w:val="33"/>
  </w:num>
  <w:num w:numId="18">
    <w:abstractNumId w:val="25"/>
  </w:num>
  <w:num w:numId="19">
    <w:abstractNumId w:val="31"/>
  </w:num>
  <w:num w:numId="20">
    <w:abstractNumId w:val="22"/>
  </w:num>
  <w:num w:numId="21">
    <w:abstractNumId w:val="18"/>
  </w:num>
  <w:num w:numId="22">
    <w:abstractNumId w:val="5"/>
  </w:num>
  <w:num w:numId="23">
    <w:abstractNumId w:val="28"/>
  </w:num>
  <w:num w:numId="24">
    <w:abstractNumId w:val="37"/>
  </w:num>
  <w:num w:numId="25">
    <w:abstractNumId w:val="12"/>
  </w:num>
  <w:num w:numId="26">
    <w:abstractNumId w:val="30"/>
  </w:num>
  <w:num w:numId="27">
    <w:abstractNumId w:val="2"/>
  </w:num>
  <w:num w:numId="28">
    <w:abstractNumId w:val="40"/>
  </w:num>
  <w:num w:numId="29">
    <w:abstractNumId w:val="21"/>
  </w:num>
  <w:num w:numId="30">
    <w:abstractNumId w:val="16"/>
  </w:num>
  <w:num w:numId="31">
    <w:abstractNumId w:val="13"/>
  </w:num>
  <w:num w:numId="32">
    <w:abstractNumId w:val="15"/>
  </w:num>
  <w:num w:numId="33">
    <w:abstractNumId w:val="26"/>
  </w:num>
  <w:num w:numId="34">
    <w:abstractNumId w:val="35"/>
  </w:num>
  <w:num w:numId="35">
    <w:abstractNumId w:val="9"/>
  </w:num>
  <w:num w:numId="36">
    <w:abstractNumId w:val="23"/>
  </w:num>
  <w:num w:numId="37">
    <w:abstractNumId w:val="34"/>
  </w:num>
  <w:num w:numId="38">
    <w:abstractNumId w:val="10"/>
  </w:num>
  <w:num w:numId="39">
    <w:abstractNumId w:val="0"/>
  </w:num>
  <w:num w:numId="40">
    <w:abstractNumId w:val="8"/>
  </w:num>
  <w:num w:numId="41">
    <w:abstractNumId w:val="8"/>
  </w:num>
  <w:num w:numId="42">
    <w:abstractNumId w:val="8"/>
  </w:num>
  <w:num w:numId="43">
    <w:abstractNumId w:val="3"/>
  </w:num>
  <w:num w:numId="44">
    <w:abstractNumId w:val="39"/>
  </w:num>
  <w:num w:numId="45">
    <w:abstractNumId w:val="8"/>
  </w:num>
  <w:num w:numId="46">
    <w:abstractNumId w:val="8"/>
  </w:num>
  <w:num w:numId="47">
    <w:abstractNumId w:val="32"/>
  </w:num>
  <w:num w:numId="48">
    <w:abstractNumId w:val="32"/>
  </w:num>
  <w:num w:numId="4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360AD"/>
    <w:rsid w:val="00020F4E"/>
    <w:rsid w:val="00051BFD"/>
    <w:rsid w:val="00084712"/>
    <w:rsid w:val="000D0785"/>
    <w:rsid w:val="000D28C3"/>
    <w:rsid w:val="00122BE8"/>
    <w:rsid w:val="00134670"/>
    <w:rsid w:val="00167FD4"/>
    <w:rsid w:val="001F03E6"/>
    <w:rsid w:val="002117FF"/>
    <w:rsid w:val="002702F1"/>
    <w:rsid w:val="002944EA"/>
    <w:rsid w:val="00313F4B"/>
    <w:rsid w:val="0032611E"/>
    <w:rsid w:val="00354FFC"/>
    <w:rsid w:val="0036551C"/>
    <w:rsid w:val="003B0048"/>
    <w:rsid w:val="003B0D4A"/>
    <w:rsid w:val="003C056A"/>
    <w:rsid w:val="003E1C0D"/>
    <w:rsid w:val="0041727D"/>
    <w:rsid w:val="00421E29"/>
    <w:rsid w:val="0044068E"/>
    <w:rsid w:val="00483D6B"/>
    <w:rsid w:val="00485D83"/>
    <w:rsid w:val="0049244F"/>
    <w:rsid w:val="004955EA"/>
    <w:rsid w:val="004B7964"/>
    <w:rsid w:val="004D536F"/>
    <w:rsid w:val="005117CE"/>
    <w:rsid w:val="0051525B"/>
    <w:rsid w:val="00534143"/>
    <w:rsid w:val="0059541E"/>
    <w:rsid w:val="005B121A"/>
    <w:rsid w:val="005B3A8D"/>
    <w:rsid w:val="00602687"/>
    <w:rsid w:val="00636A34"/>
    <w:rsid w:val="00657815"/>
    <w:rsid w:val="00663A51"/>
    <w:rsid w:val="00663E41"/>
    <w:rsid w:val="00680D66"/>
    <w:rsid w:val="006A15CB"/>
    <w:rsid w:val="006A3943"/>
    <w:rsid w:val="006A4817"/>
    <w:rsid w:val="006E64E1"/>
    <w:rsid w:val="007204C2"/>
    <w:rsid w:val="007463D4"/>
    <w:rsid w:val="007C3D2A"/>
    <w:rsid w:val="008025CB"/>
    <w:rsid w:val="00820581"/>
    <w:rsid w:val="00833FD2"/>
    <w:rsid w:val="008360AD"/>
    <w:rsid w:val="00840A90"/>
    <w:rsid w:val="00870E6C"/>
    <w:rsid w:val="00883A9A"/>
    <w:rsid w:val="008E5BB5"/>
    <w:rsid w:val="008E7830"/>
    <w:rsid w:val="009312D2"/>
    <w:rsid w:val="00955844"/>
    <w:rsid w:val="00987EE0"/>
    <w:rsid w:val="009966EE"/>
    <w:rsid w:val="009C3999"/>
    <w:rsid w:val="009D6B67"/>
    <w:rsid w:val="00A64C74"/>
    <w:rsid w:val="00A73FEC"/>
    <w:rsid w:val="00AE7308"/>
    <w:rsid w:val="00AF5832"/>
    <w:rsid w:val="00B0155B"/>
    <w:rsid w:val="00B54146"/>
    <w:rsid w:val="00B66144"/>
    <w:rsid w:val="00B92C31"/>
    <w:rsid w:val="00B96F02"/>
    <w:rsid w:val="00BB25C5"/>
    <w:rsid w:val="00C04B72"/>
    <w:rsid w:val="00C07C46"/>
    <w:rsid w:val="00C07EE2"/>
    <w:rsid w:val="00C810A1"/>
    <w:rsid w:val="00CB3A81"/>
    <w:rsid w:val="00D054CC"/>
    <w:rsid w:val="00D06123"/>
    <w:rsid w:val="00D17F0D"/>
    <w:rsid w:val="00D37DE6"/>
    <w:rsid w:val="00D55F1A"/>
    <w:rsid w:val="00D74009"/>
    <w:rsid w:val="00D92C81"/>
    <w:rsid w:val="00DA60FD"/>
    <w:rsid w:val="00DB3174"/>
    <w:rsid w:val="00DC2776"/>
    <w:rsid w:val="00DF45B2"/>
    <w:rsid w:val="00DF7DF7"/>
    <w:rsid w:val="00EF1D72"/>
    <w:rsid w:val="00F00093"/>
    <w:rsid w:val="00F32C97"/>
    <w:rsid w:val="00F52809"/>
    <w:rsid w:val="00FB6F2C"/>
    <w:rsid w:val="00FE2F7B"/>
    <w:rsid w:val="00FE79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F1D72"/>
    <w:rPr>
      <w:sz w:val="24"/>
      <w:szCs w:val="24"/>
      <w:lang w:val="en-US"/>
    </w:rPr>
  </w:style>
  <w:style w:type="paragraph" w:styleId="berschrift1">
    <w:name w:val="heading 1"/>
    <w:basedOn w:val="Standard"/>
    <w:next w:val="Block"/>
    <w:link w:val="berschrift1Zchn"/>
    <w:uiPriority w:val="99"/>
    <w:qFormat/>
    <w:rsid w:val="00EF1D72"/>
    <w:pPr>
      <w:keepNext/>
      <w:numPr>
        <w:numId w:val="5"/>
      </w:numPr>
      <w:spacing w:before="240" w:after="60"/>
      <w:outlineLvl w:val="0"/>
    </w:pPr>
    <w:rPr>
      <w:rFonts w:ascii="Arial" w:hAnsi="Arial" w:cs="Arial"/>
      <w:b/>
      <w:bCs/>
      <w:kern w:val="28"/>
      <w:sz w:val="28"/>
      <w:szCs w:val="28"/>
    </w:rPr>
  </w:style>
  <w:style w:type="paragraph" w:styleId="berschrift2">
    <w:name w:val="heading 2"/>
    <w:basedOn w:val="Standard"/>
    <w:next w:val="Block"/>
    <w:link w:val="berschrift2Zchn"/>
    <w:uiPriority w:val="99"/>
    <w:qFormat/>
    <w:rsid w:val="00EF1D72"/>
    <w:pPr>
      <w:keepNext/>
      <w:numPr>
        <w:ilvl w:val="1"/>
        <w:numId w:val="5"/>
      </w:numPr>
      <w:spacing w:before="240" w:after="60"/>
      <w:outlineLvl w:val="1"/>
    </w:pPr>
    <w:rPr>
      <w:rFonts w:ascii="Arial" w:hAnsi="Arial" w:cs="Arial"/>
      <w:b/>
      <w:bCs/>
      <w:i/>
      <w:iCs/>
    </w:rPr>
  </w:style>
  <w:style w:type="paragraph" w:styleId="berschrift3">
    <w:name w:val="heading 3"/>
    <w:basedOn w:val="Standard"/>
    <w:next w:val="Block"/>
    <w:link w:val="berschrift3Zchn"/>
    <w:uiPriority w:val="99"/>
    <w:qFormat/>
    <w:rsid w:val="00EF1D72"/>
    <w:pPr>
      <w:keepNext/>
      <w:numPr>
        <w:ilvl w:val="2"/>
        <w:numId w:val="5"/>
      </w:numPr>
      <w:spacing w:before="240" w:after="60"/>
      <w:outlineLvl w:val="2"/>
    </w:pPr>
    <w:rPr>
      <w:rFonts w:ascii="Arial" w:hAnsi="Arial" w:cs="Arial"/>
      <w:i/>
      <w:iCs/>
    </w:rPr>
  </w:style>
  <w:style w:type="paragraph" w:styleId="berschrift4">
    <w:name w:val="heading 4"/>
    <w:basedOn w:val="Standard"/>
    <w:next w:val="Block"/>
    <w:link w:val="berschrift4Zchn"/>
    <w:uiPriority w:val="99"/>
    <w:qFormat/>
    <w:rsid w:val="00EF1D72"/>
    <w:pPr>
      <w:keepNext/>
      <w:numPr>
        <w:ilvl w:val="3"/>
        <w:numId w:val="5"/>
      </w:numPr>
      <w:tabs>
        <w:tab w:val="left" w:pos="284"/>
      </w:tabs>
      <w:spacing w:before="240" w:after="60"/>
      <w:outlineLvl w:val="3"/>
    </w:pPr>
    <w:rPr>
      <w:rFonts w:ascii="Arial" w:hAnsi="Arial" w:cs="Arial"/>
      <w:i/>
      <w:iCs/>
    </w:rPr>
  </w:style>
  <w:style w:type="paragraph" w:styleId="berschrift5">
    <w:name w:val="heading 5"/>
    <w:basedOn w:val="Standard"/>
    <w:next w:val="Block"/>
    <w:link w:val="berschrift5Zchn"/>
    <w:uiPriority w:val="99"/>
    <w:qFormat/>
    <w:rsid w:val="00EF1D72"/>
    <w:pPr>
      <w:keepNext/>
      <w:numPr>
        <w:numId w:val="4"/>
      </w:numPr>
      <w:tabs>
        <w:tab w:val="left" w:pos="284"/>
      </w:tabs>
      <w:spacing w:before="240" w:after="120"/>
      <w:outlineLvl w:val="4"/>
    </w:pPr>
    <w:rPr>
      <w:rFonts w:ascii="Arial" w:hAnsi="Arial" w:cs="Arial"/>
      <w:i/>
      <w:iCs/>
    </w:rPr>
  </w:style>
  <w:style w:type="paragraph" w:styleId="berschrift6">
    <w:name w:val="heading 6"/>
    <w:basedOn w:val="Standard"/>
    <w:next w:val="Standard"/>
    <w:link w:val="berschrift6Zchn"/>
    <w:uiPriority w:val="99"/>
    <w:qFormat/>
    <w:rsid w:val="00EF1D72"/>
    <w:pPr>
      <w:keepNext/>
      <w:numPr>
        <w:ilvl w:val="5"/>
        <w:numId w:val="5"/>
      </w:numPr>
      <w:tabs>
        <w:tab w:val="left" w:pos="3402"/>
      </w:tabs>
      <w:outlineLvl w:val="5"/>
    </w:pPr>
    <w:rPr>
      <w:rFonts w:ascii="Arial" w:hAnsi="Arial" w:cs="Arial"/>
      <w:b/>
      <w:bCs/>
    </w:rPr>
  </w:style>
  <w:style w:type="paragraph" w:styleId="berschrift7">
    <w:name w:val="heading 7"/>
    <w:basedOn w:val="Standard"/>
    <w:next w:val="Standard"/>
    <w:link w:val="berschrift7Zchn"/>
    <w:uiPriority w:val="99"/>
    <w:qFormat/>
    <w:rsid w:val="00EF1D72"/>
    <w:pPr>
      <w:numPr>
        <w:ilvl w:val="6"/>
        <w:numId w:val="5"/>
      </w:numPr>
      <w:spacing w:before="240" w:after="60"/>
      <w:outlineLvl w:val="6"/>
    </w:pPr>
    <w:rPr>
      <w:rFonts w:ascii="Arial" w:hAnsi="Arial" w:cs="Arial"/>
      <w:sz w:val="22"/>
      <w:szCs w:val="22"/>
      <w:lang w:val="de-DE"/>
    </w:rPr>
  </w:style>
  <w:style w:type="paragraph" w:styleId="berschrift8">
    <w:name w:val="heading 8"/>
    <w:basedOn w:val="Standard"/>
    <w:next w:val="Standard"/>
    <w:link w:val="berschrift8Zchn"/>
    <w:uiPriority w:val="99"/>
    <w:qFormat/>
    <w:rsid w:val="00EF1D72"/>
    <w:pPr>
      <w:numPr>
        <w:ilvl w:val="7"/>
        <w:numId w:val="5"/>
      </w:numPr>
      <w:spacing w:before="240" w:after="60"/>
      <w:outlineLvl w:val="7"/>
    </w:pPr>
    <w:rPr>
      <w:rFonts w:ascii="Arial" w:hAnsi="Arial" w:cs="Arial"/>
      <w:i/>
      <w:iCs/>
      <w:sz w:val="22"/>
      <w:szCs w:val="22"/>
      <w:lang w:val="de-DE"/>
    </w:rPr>
  </w:style>
  <w:style w:type="paragraph" w:styleId="berschrift9">
    <w:name w:val="heading 9"/>
    <w:basedOn w:val="Standard"/>
    <w:next w:val="Standard"/>
    <w:link w:val="berschrift9Zchn"/>
    <w:uiPriority w:val="99"/>
    <w:qFormat/>
    <w:rsid w:val="00EF1D72"/>
    <w:pPr>
      <w:numPr>
        <w:ilvl w:val="8"/>
        <w:numId w:val="5"/>
      </w:numPr>
      <w:spacing w:before="240" w:after="60"/>
      <w:outlineLvl w:val="8"/>
    </w:pPr>
    <w:rPr>
      <w:rFonts w:ascii="Arial" w:hAnsi="Arial" w:cs="Arial"/>
      <w:b/>
      <w:bCs/>
      <w:i/>
      <w:iCs/>
      <w:sz w:val="18"/>
      <w:szCs w:val="18"/>
      <w:lang w:val="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3B42FA"/>
    <w:rPr>
      <w:rFonts w:ascii="Cambria" w:eastAsia="Times New Roman" w:hAnsi="Cambria" w:cs="Times New Roman"/>
      <w:b/>
      <w:bCs/>
      <w:kern w:val="32"/>
      <w:sz w:val="32"/>
      <w:szCs w:val="32"/>
      <w:lang w:val="en-US"/>
    </w:rPr>
  </w:style>
  <w:style w:type="character" w:customStyle="1" w:styleId="berschrift2Zchn">
    <w:name w:val="Überschrift 2 Zchn"/>
    <w:link w:val="berschrift2"/>
    <w:uiPriority w:val="9"/>
    <w:semiHidden/>
    <w:rsid w:val="003B42FA"/>
    <w:rPr>
      <w:rFonts w:ascii="Cambria" w:eastAsia="Times New Roman" w:hAnsi="Cambria" w:cs="Times New Roman"/>
      <w:b/>
      <w:bCs/>
      <w:i/>
      <w:iCs/>
      <w:sz w:val="28"/>
      <w:szCs w:val="28"/>
      <w:lang w:val="en-US"/>
    </w:rPr>
  </w:style>
  <w:style w:type="character" w:customStyle="1" w:styleId="berschrift3Zchn">
    <w:name w:val="Überschrift 3 Zchn"/>
    <w:link w:val="berschrift3"/>
    <w:uiPriority w:val="9"/>
    <w:semiHidden/>
    <w:rsid w:val="003B42FA"/>
    <w:rPr>
      <w:rFonts w:ascii="Cambria" w:eastAsia="Times New Roman" w:hAnsi="Cambria" w:cs="Times New Roman"/>
      <w:b/>
      <w:bCs/>
      <w:sz w:val="26"/>
      <w:szCs w:val="26"/>
      <w:lang w:val="en-US"/>
    </w:rPr>
  </w:style>
  <w:style w:type="character" w:customStyle="1" w:styleId="berschrift4Zchn">
    <w:name w:val="Überschrift 4 Zchn"/>
    <w:link w:val="berschrift4"/>
    <w:uiPriority w:val="9"/>
    <w:semiHidden/>
    <w:rsid w:val="003B42FA"/>
    <w:rPr>
      <w:rFonts w:ascii="Calibri" w:eastAsia="Times New Roman" w:hAnsi="Calibri" w:cs="Times New Roman"/>
      <w:b/>
      <w:bCs/>
      <w:sz w:val="28"/>
      <w:szCs w:val="28"/>
      <w:lang w:val="en-US"/>
    </w:rPr>
  </w:style>
  <w:style w:type="character" w:customStyle="1" w:styleId="berschrift5Zchn">
    <w:name w:val="Überschrift 5 Zchn"/>
    <w:link w:val="berschrift5"/>
    <w:uiPriority w:val="9"/>
    <w:semiHidden/>
    <w:rsid w:val="003B42FA"/>
    <w:rPr>
      <w:rFonts w:ascii="Calibri" w:eastAsia="Times New Roman" w:hAnsi="Calibri" w:cs="Times New Roman"/>
      <w:b/>
      <w:bCs/>
      <w:i/>
      <w:iCs/>
      <w:sz w:val="26"/>
      <w:szCs w:val="26"/>
      <w:lang w:val="en-US"/>
    </w:rPr>
  </w:style>
  <w:style w:type="character" w:customStyle="1" w:styleId="berschrift6Zchn">
    <w:name w:val="Überschrift 6 Zchn"/>
    <w:link w:val="berschrift6"/>
    <w:uiPriority w:val="9"/>
    <w:semiHidden/>
    <w:rsid w:val="003B42FA"/>
    <w:rPr>
      <w:rFonts w:ascii="Calibri" w:eastAsia="Times New Roman" w:hAnsi="Calibri" w:cs="Times New Roman"/>
      <w:b/>
      <w:bCs/>
      <w:lang w:val="en-US"/>
    </w:rPr>
  </w:style>
  <w:style w:type="character" w:customStyle="1" w:styleId="berschrift7Zchn">
    <w:name w:val="Überschrift 7 Zchn"/>
    <w:link w:val="berschrift7"/>
    <w:uiPriority w:val="9"/>
    <w:semiHidden/>
    <w:rsid w:val="003B42FA"/>
    <w:rPr>
      <w:rFonts w:ascii="Calibri" w:eastAsia="Times New Roman" w:hAnsi="Calibri" w:cs="Times New Roman"/>
      <w:sz w:val="24"/>
      <w:szCs w:val="24"/>
      <w:lang w:val="en-US"/>
    </w:rPr>
  </w:style>
  <w:style w:type="character" w:customStyle="1" w:styleId="berschrift8Zchn">
    <w:name w:val="Überschrift 8 Zchn"/>
    <w:link w:val="berschrift8"/>
    <w:uiPriority w:val="9"/>
    <w:semiHidden/>
    <w:rsid w:val="003B42FA"/>
    <w:rPr>
      <w:rFonts w:ascii="Calibri" w:eastAsia="Times New Roman" w:hAnsi="Calibri" w:cs="Times New Roman"/>
      <w:i/>
      <w:iCs/>
      <w:sz w:val="24"/>
      <w:szCs w:val="24"/>
      <w:lang w:val="en-US"/>
    </w:rPr>
  </w:style>
  <w:style w:type="character" w:customStyle="1" w:styleId="berschrift9Zchn">
    <w:name w:val="Überschrift 9 Zchn"/>
    <w:link w:val="berschrift9"/>
    <w:uiPriority w:val="9"/>
    <w:semiHidden/>
    <w:rsid w:val="003B42FA"/>
    <w:rPr>
      <w:rFonts w:ascii="Cambria" w:eastAsia="Times New Roman" w:hAnsi="Cambria" w:cs="Times New Roman"/>
      <w:lang w:val="en-US"/>
    </w:rPr>
  </w:style>
  <w:style w:type="paragraph" w:customStyle="1" w:styleId="Block">
    <w:name w:val="Block"/>
    <w:basedOn w:val="Standard"/>
    <w:uiPriority w:val="99"/>
    <w:rsid w:val="00EF1D72"/>
    <w:pPr>
      <w:spacing w:before="120"/>
      <w:jc w:val="both"/>
    </w:pPr>
  </w:style>
  <w:style w:type="paragraph" w:customStyle="1" w:styleId="Aufzhlung">
    <w:name w:val="Aufzählung"/>
    <w:basedOn w:val="Block"/>
    <w:uiPriority w:val="99"/>
    <w:rsid w:val="00EF1D72"/>
    <w:pPr>
      <w:numPr>
        <w:numId w:val="1"/>
      </w:numPr>
    </w:pPr>
  </w:style>
  <w:style w:type="paragraph" w:customStyle="1" w:styleId="AufzhlungEingezogen">
    <w:name w:val="AufzählungEingezogen"/>
    <w:basedOn w:val="Aufzhlung"/>
    <w:uiPriority w:val="99"/>
    <w:rsid w:val="00EF1D72"/>
    <w:pPr>
      <w:numPr>
        <w:numId w:val="2"/>
      </w:numPr>
      <w:tabs>
        <w:tab w:val="clear" w:pos="360"/>
        <w:tab w:val="num" w:pos="709"/>
      </w:tabs>
      <w:ind w:left="709"/>
    </w:pPr>
  </w:style>
  <w:style w:type="paragraph" w:styleId="Beschriftung">
    <w:name w:val="caption"/>
    <w:basedOn w:val="Standard"/>
    <w:next w:val="Block"/>
    <w:uiPriority w:val="99"/>
    <w:qFormat/>
    <w:rsid w:val="00EF1D72"/>
    <w:pPr>
      <w:spacing w:before="120" w:after="120"/>
      <w:ind w:left="1276" w:hanging="1276"/>
    </w:pPr>
  </w:style>
  <w:style w:type="paragraph" w:customStyle="1" w:styleId="Bild">
    <w:name w:val="Bild"/>
    <w:basedOn w:val="Standard"/>
    <w:uiPriority w:val="99"/>
    <w:rsid w:val="00EF1D72"/>
    <w:pPr>
      <w:keepNext/>
      <w:keepLines/>
      <w:spacing w:before="240"/>
      <w:jc w:val="center"/>
    </w:pPr>
  </w:style>
  <w:style w:type="paragraph" w:styleId="Funotentext">
    <w:name w:val="footnote text"/>
    <w:basedOn w:val="Standard"/>
    <w:link w:val="FunotentextZchn"/>
    <w:uiPriority w:val="99"/>
    <w:semiHidden/>
    <w:rsid w:val="00EF1D72"/>
  </w:style>
  <w:style w:type="character" w:customStyle="1" w:styleId="FunotentextZchn">
    <w:name w:val="Fußnotentext Zchn"/>
    <w:link w:val="Funotentext"/>
    <w:uiPriority w:val="99"/>
    <w:semiHidden/>
    <w:rsid w:val="003B42FA"/>
    <w:rPr>
      <w:sz w:val="20"/>
      <w:szCs w:val="20"/>
      <w:lang w:val="en-US"/>
    </w:rPr>
  </w:style>
  <w:style w:type="character" w:styleId="Funotenzeichen">
    <w:name w:val="footnote reference"/>
    <w:uiPriority w:val="99"/>
    <w:semiHidden/>
    <w:rsid w:val="00EF1D72"/>
    <w:rPr>
      <w:rFonts w:cs="Times New Roman"/>
      <w:vertAlign w:val="superscript"/>
    </w:rPr>
  </w:style>
  <w:style w:type="paragraph" w:customStyle="1" w:styleId="Programm">
    <w:name w:val="Programm"/>
    <w:basedOn w:val="Standard"/>
    <w:uiPriority w:val="99"/>
    <w:rsid w:val="00EF1D72"/>
    <w:p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ind w:left="284"/>
    </w:pPr>
    <w:rPr>
      <w:rFonts w:ascii="Courier New" w:hAnsi="Courier New" w:cs="Courier New"/>
      <w:noProof/>
      <w:sz w:val="20"/>
      <w:szCs w:val="20"/>
    </w:rPr>
  </w:style>
  <w:style w:type="paragraph" w:styleId="Titel">
    <w:name w:val="Title"/>
    <w:basedOn w:val="Standard"/>
    <w:link w:val="TitelZchn"/>
    <w:uiPriority w:val="99"/>
    <w:qFormat/>
    <w:rsid w:val="00EF1D72"/>
    <w:pPr>
      <w:jc w:val="center"/>
    </w:pPr>
    <w:rPr>
      <w:sz w:val="36"/>
      <w:szCs w:val="36"/>
    </w:rPr>
  </w:style>
  <w:style w:type="character" w:customStyle="1" w:styleId="TitelZchn">
    <w:name w:val="Titel Zchn"/>
    <w:link w:val="Titel"/>
    <w:uiPriority w:val="10"/>
    <w:rsid w:val="003B42FA"/>
    <w:rPr>
      <w:rFonts w:ascii="Cambria" w:eastAsia="Times New Roman" w:hAnsi="Cambria" w:cs="Times New Roman"/>
      <w:b/>
      <w:bCs/>
      <w:kern w:val="28"/>
      <w:sz w:val="32"/>
      <w:szCs w:val="32"/>
      <w:lang w:val="en-US"/>
    </w:rPr>
  </w:style>
  <w:style w:type="paragraph" w:styleId="Kopfzeile">
    <w:name w:val="header"/>
    <w:basedOn w:val="Standard"/>
    <w:link w:val="KopfzeileZchn"/>
    <w:uiPriority w:val="99"/>
    <w:rsid w:val="00EF1D72"/>
    <w:pPr>
      <w:tabs>
        <w:tab w:val="center" w:pos="4536"/>
        <w:tab w:val="right" w:pos="9072"/>
      </w:tabs>
    </w:pPr>
  </w:style>
  <w:style w:type="character" w:customStyle="1" w:styleId="KopfzeileZchn">
    <w:name w:val="Kopfzeile Zchn"/>
    <w:link w:val="Kopfzeile"/>
    <w:uiPriority w:val="99"/>
    <w:semiHidden/>
    <w:rsid w:val="003B42FA"/>
    <w:rPr>
      <w:sz w:val="24"/>
      <w:szCs w:val="24"/>
      <w:lang w:val="en-US"/>
    </w:rPr>
  </w:style>
  <w:style w:type="paragraph" w:styleId="Fuzeile">
    <w:name w:val="footer"/>
    <w:basedOn w:val="Standard"/>
    <w:link w:val="FuzeileZchn"/>
    <w:uiPriority w:val="99"/>
    <w:rsid w:val="00EF1D72"/>
    <w:pPr>
      <w:tabs>
        <w:tab w:val="center" w:pos="4536"/>
        <w:tab w:val="right" w:pos="9072"/>
      </w:tabs>
    </w:pPr>
  </w:style>
  <w:style w:type="character" w:customStyle="1" w:styleId="FuzeileZchn">
    <w:name w:val="Fußzeile Zchn"/>
    <w:link w:val="Fuzeile"/>
    <w:uiPriority w:val="99"/>
    <w:semiHidden/>
    <w:rsid w:val="003B42FA"/>
    <w:rPr>
      <w:sz w:val="24"/>
      <w:szCs w:val="24"/>
      <w:lang w:val="en-US"/>
    </w:rPr>
  </w:style>
  <w:style w:type="character" w:styleId="Seitenzahl">
    <w:name w:val="page number"/>
    <w:uiPriority w:val="99"/>
    <w:rsid w:val="00EF1D72"/>
    <w:rPr>
      <w:rFonts w:cs="Times New Roman"/>
    </w:rPr>
  </w:style>
  <w:style w:type="paragraph" w:styleId="Verzeichnis1">
    <w:name w:val="toc 1"/>
    <w:basedOn w:val="Standard"/>
    <w:next w:val="Standard"/>
    <w:autoRedefine/>
    <w:uiPriority w:val="99"/>
    <w:rsid w:val="00EF1D72"/>
    <w:pPr>
      <w:keepNext/>
      <w:keepLines/>
      <w:spacing w:before="120" w:after="360"/>
    </w:pPr>
    <w:rPr>
      <w:b/>
      <w:bCs/>
      <w:caps/>
    </w:rPr>
  </w:style>
  <w:style w:type="paragraph" w:styleId="Verzeichnis2">
    <w:name w:val="toc 2"/>
    <w:basedOn w:val="Standard"/>
    <w:next w:val="Standard"/>
    <w:autoRedefine/>
    <w:uiPriority w:val="99"/>
    <w:rsid w:val="00EF1D72"/>
    <w:pPr>
      <w:ind w:left="200"/>
    </w:pPr>
    <w:rPr>
      <w:smallCaps/>
    </w:rPr>
  </w:style>
  <w:style w:type="paragraph" w:styleId="Verzeichnis3">
    <w:name w:val="toc 3"/>
    <w:basedOn w:val="Standard"/>
    <w:next w:val="Standard"/>
    <w:autoRedefine/>
    <w:uiPriority w:val="99"/>
    <w:semiHidden/>
    <w:rsid w:val="00EF1D72"/>
    <w:pPr>
      <w:ind w:left="400"/>
    </w:pPr>
    <w:rPr>
      <w:i/>
      <w:iCs/>
    </w:rPr>
  </w:style>
  <w:style w:type="paragraph" w:customStyle="1" w:styleId="berschrift">
    <w:name w:val="Überschrift"/>
    <w:basedOn w:val="Standard"/>
    <w:uiPriority w:val="99"/>
    <w:rsid w:val="00EF1D72"/>
    <w:pPr>
      <w:jc w:val="center"/>
    </w:pPr>
    <w:rPr>
      <w:b/>
      <w:bCs/>
      <w:sz w:val="48"/>
      <w:szCs w:val="48"/>
    </w:rPr>
  </w:style>
  <w:style w:type="paragraph" w:styleId="Dokumentstruktur">
    <w:name w:val="Document Map"/>
    <w:basedOn w:val="Standard"/>
    <w:link w:val="DokumentstrukturZchn"/>
    <w:uiPriority w:val="99"/>
    <w:semiHidden/>
    <w:rsid w:val="00EF1D72"/>
    <w:pPr>
      <w:shd w:val="clear" w:color="auto" w:fill="000080"/>
    </w:pPr>
    <w:rPr>
      <w:rFonts w:ascii="Tahoma" w:hAnsi="Tahoma" w:cs="Tahoma"/>
    </w:rPr>
  </w:style>
  <w:style w:type="character" w:customStyle="1" w:styleId="DokumentstrukturZchn">
    <w:name w:val="Dokumentstruktur Zchn"/>
    <w:link w:val="Dokumentstruktur"/>
    <w:uiPriority w:val="99"/>
    <w:semiHidden/>
    <w:rsid w:val="003B42FA"/>
    <w:rPr>
      <w:sz w:val="0"/>
      <w:szCs w:val="0"/>
      <w:lang w:val="en-US"/>
    </w:rPr>
  </w:style>
  <w:style w:type="paragraph" w:customStyle="1" w:styleId="Literatur">
    <w:name w:val="Literatur"/>
    <w:basedOn w:val="Standard"/>
    <w:uiPriority w:val="99"/>
    <w:rsid w:val="00EF1D72"/>
    <w:pPr>
      <w:ind w:left="1701" w:hanging="1701"/>
    </w:pPr>
  </w:style>
  <w:style w:type="paragraph" w:styleId="Verzeichnis4">
    <w:name w:val="toc 4"/>
    <w:basedOn w:val="Standard"/>
    <w:next w:val="Standard"/>
    <w:autoRedefine/>
    <w:uiPriority w:val="99"/>
    <w:semiHidden/>
    <w:rsid w:val="00EF1D72"/>
    <w:pPr>
      <w:ind w:left="600"/>
    </w:pPr>
    <w:rPr>
      <w:sz w:val="18"/>
      <w:szCs w:val="18"/>
    </w:rPr>
  </w:style>
  <w:style w:type="paragraph" w:styleId="Verzeichnis5">
    <w:name w:val="toc 5"/>
    <w:basedOn w:val="Standard"/>
    <w:next w:val="Standard"/>
    <w:autoRedefine/>
    <w:uiPriority w:val="99"/>
    <w:semiHidden/>
    <w:rsid w:val="00EF1D72"/>
    <w:pPr>
      <w:ind w:left="800"/>
    </w:pPr>
    <w:rPr>
      <w:sz w:val="18"/>
      <w:szCs w:val="18"/>
    </w:rPr>
  </w:style>
  <w:style w:type="paragraph" w:styleId="Verzeichnis6">
    <w:name w:val="toc 6"/>
    <w:basedOn w:val="Standard"/>
    <w:next w:val="Standard"/>
    <w:autoRedefine/>
    <w:uiPriority w:val="99"/>
    <w:semiHidden/>
    <w:rsid w:val="00EF1D72"/>
    <w:pPr>
      <w:ind w:left="1000"/>
    </w:pPr>
    <w:rPr>
      <w:sz w:val="18"/>
      <w:szCs w:val="18"/>
    </w:rPr>
  </w:style>
  <w:style w:type="paragraph" w:styleId="Verzeichnis7">
    <w:name w:val="toc 7"/>
    <w:basedOn w:val="Standard"/>
    <w:next w:val="Standard"/>
    <w:autoRedefine/>
    <w:uiPriority w:val="99"/>
    <w:semiHidden/>
    <w:rsid w:val="00EF1D72"/>
    <w:pPr>
      <w:ind w:left="1200"/>
    </w:pPr>
    <w:rPr>
      <w:sz w:val="18"/>
      <w:szCs w:val="18"/>
    </w:rPr>
  </w:style>
  <w:style w:type="paragraph" w:styleId="Verzeichnis8">
    <w:name w:val="toc 8"/>
    <w:basedOn w:val="Standard"/>
    <w:next w:val="Standard"/>
    <w:autoRedefine/>
    <w:uiPriority w:val="99"/>
    <w:semiHidden/>
    <w:rsid w:val="00EF1D72"/>
    <w:pPr>
      <w:ind w:left="1400"/>
    </w:pPr>
    <w:rPr>
      <w:sz w:val="18"/>
      <w:szCs w:val="18"/>
    </w:rPr>
  </w:style>
  <w:style w:type="paragraph" w:styleId="Verzeichnis9">
    <w:name w:val="toc 9"/>
    <w:basedOn w:val="Standard"/>
    <w:next w:val="Standard"/>
    <w:autoRedefine/>
    <w:uiPriority w:val="99"/>
    <w:semiHidden/>
    <w:rsid w:val="00EF1D72"/>
    <w:pPr>
      <w:ind w:left="1600"/>
    </w:pPr>
    <w:rPr>
      <w:sz w:val="18"/>
      <w:szCs w:val="18"/>
    </w:rPr>
  </w:style>
  <w:style w:type="paragraph" w:customStyle="1" w:styleId="ASMListing">
    <w:name w:val="ASM Listing"/>
    <w:basedOn w:val="Standard"/>
    <w:uiPriority w:val="99"/>
    <w:rsid w:val="00EF1D72"/>
    <w:pPr>
      <w:tabs>
        <w:tab w:val="left" w:pos="1814"/>
        <w:tab w:val="left" w:pos="2722"/>
        <w:tab w:val="left" w:pos="5443"/>
      </w:tabs>
      <w:spacing w:after="120"/>
    </w:pPr>
    <w:rPr>
      <w:rFonts w:ascii="Courier" w:hAnsi="Courier" w:cs="Courier"/>
    </w:rPr>
  </w:style>
  <w:style w:type="character" w:styleId="Kommentarzeichen">
    <w:name w:val="annotation reference"/>
    <w:uiPriority w:val="99"/>
    <w:semiHidden/>
    <w:rsid w:val="00EF1D72"/>
    <w:rPr>
      <w:rFonts w:cs="Times New Roman"/>
      <w:sz w:val="16"/>
    </w:rPr>
  </w:style>
  <w:style w:type="paragraph" w:styleId="Kommentartext">
    <w:name w:val="annotation text"/>
    <w:basedOn w:val="Standard"/>
    <w:link w:val="KommentartextZchn"/>
    <w:uiPriority w:val="99"/>
    <w:semiHidden/>
    <w:rsid w:val="00EF1D72"/>
  </w:style>
  <w:style w:type="character" w:customStyle="1" w:styleId="KommentartextZchn">
    <w:name w:val="Kommentartext Zchn"/>
    <w:link w:val="Kommentartext"/>
    <w:uiPriority w:val="99"/>
    <w:semiHidden/>
    <w:rsid w:val="003B42FA"/>
    <w:rPr>
      <w:sz w:val="20"/>
      <w:szCs w:val="20"/>
      <w:lang w:val="en-US"/>
    </w:rPr>
  </w:style>
  <w:style w:type="paragraph" w:styleId="Textkrper">
    <w:name w:val="Body Text"/>
    <w:basedOn w:val="Standard"/>
    <w:link w:val="TextkrperZchn"/>
    <w:uiPriority w:val="99"/>
    <w:rsid w:val="00EF1D72"/>
    <w:rPr>
      <w:rFonts w:ascii="Arial Narrow" w:hAnsi="Arial Narrow" w:cs="Arial Narrow"/>
      <w:sz w:val="16"/>
      <w:szCs w:val="16"/>
    </w:rPr>
  </w:style>
  <w:style w:type="character" w:customStyle="1" w:styleId="TextkrperZchn">
    <w:name w:val="Textkörper Zchn"/>
    <w:link w:val="Textkrper"/>
    <w:uiPriority w:val="99"/>
    <w:semiHidden/>
    <w:rsid w:val="003B42FA"/>
    <w:rPr>
      <w:sz w:val="24"/>
      <w:szCs w:val="24"/>
      <w:lang w:val="en-US"/>
    </w:rPr>
  </w:style>
  <w:style w:type="paragraph" w:customStyle="1" w:styleId="OberBild">
    <w:name w:val="OberBild"/>
    <w:basedOn w:val="Bild"/>
    <w:uiPriority w:val="99"/>
    <w:rsid w:val="00EF1D72"/>
    <w:pPr>
      <w:spacing w:after="240"/>
    </w:pPr>
  </w:style>
  <w:style w:type="paragraph" w:customStyle="1" w:styleId="Buchstabeneinzug">
    <w:name w:val="Buchstabeneinzug"/>
    <w:basedOn w:val="Block"/>
    <w:uiPriority w:val="99"/>
    <w:rsid w:val="00EF1D72"/>
    <w:pPr>
      <w:numPr>
        <w:numId w:val="3"/>
      </w:numPr>
    </w:pPr>
    <w:rPr>
      <w:lang w:val="en-GB"/>
    </w:rPr>
  </w:style>
  <w:style w:type="character" w:styleId="Hyperlink">
    <w:name w:val="Hyperlink"/>
    <w:uiPriority w:val="99"/>
    <w:rsid w:val="00EF1D72"/>
    <w:rPr>
      <w:rFonts w:cs="Times New Roman"/>
      <w:color w:val="0000FF"/>
      <w:u w:val="single"/>
    </w:rPr>
  </w:style>
  <w:style w:type="character" w:styleId="BesuchterHyperlink">
    <w:name w:val="FollowedHyperlink"/>
    <w:uiPriority w:val="99"/>
    <w:rsid w:val="00EF1D72"/>
    <w:rPr>
      <w:rFonts w:cs="Times New Roman"/>
      <w:color w:val="800080"/>
      <w:u w:val="single"/>
    </w:rPr>
  </w:style>
  <w:style w:type="character" w:styleId="Fett">
    <w:name w:val="Strong"/>
    <w:uiPriority w:val="99"/>
    <w:qFormat/>
    <w:rsid w:val="00EF1D72"/>
    <w:rPr>
      <w:rFonts w:cs="Times New Roman"/>
      <w:b/>
    </w:rPr>
  </w:style>
  <w:style w:type="paragraph" w:customStyle="1" w:styleId="Tabellenkopf">
    <w:name w:val="Tabellenkopf"/>
    <w:basedOn w:val="Standard"/>
    <w:autoRedefine/>
    <w:uiPriority w:val="99"/>
    <w:rsid w:val="00EF1D72"/>
    <w:pPr>
      <w:keepNext/>
      <w:spacing w:before="60" w:after="60"/>
      <w:jc w:val="both"/>
    </w:pPr>
    <w:rPr>
      <w:rFonts w:ascii="Arial" w:hAnsi="Arial" w:cs="Arial"/>
      <w:b/>
      <w:bCs/>
      <w:sz w:val="22"/>
      <w:szCs w:val="22"/>
      <w:lang w:val="de-DE"/>
    </w:rPr>
  </w:style>
  <w:style w:type="paragraph" w:customStyle="1" w:styleId="Tabellenzeile">
    <w:name w:val="Tabellenzeile"/>
    <w:basedOn w:val="Standard"/>
    <w:autoRedefine/>
    <w:uiPriority w:val="99"/>
    <w:rsid w:val="00EF1D72"/>
    <w:pPr>
      <w:keepNext/>
      <w:spacing w:before="20"/>
    </w:pPr>
  </w:style>
  <w:style w:type="paragraph" w:customStyle="1" w:styleId="Headline">
    <w:name w:val="Headline"/>
    <w:basedOn w:val="Block"/>
    <w:uiPriority w:val="99"/>
    <w:rsid w:val="00EF1D72"/>
    <w:rPr>
      <w:rFonts w:ascii="Arial" w:hAnsi="Arial" w:cs="Arial"/>
      <w:b/>
      <w:bCs/>
      <w:sz w:val="28"/>
      <w:szCs w:val="28"/>
    </w:rPr>
  </w:style>
  <w:style w:type="paragraph" w:customStyle="1" w:styleId="table-heading">
    <w:name w:val="table-heading"/>
    <w:basedOn w:val="Standard"/>
    <w:uiPriority w:val="99"/>
    <w:rsid w:val="00EF1D72"/>
    <w:pPr>
      <w:spacing w:after="120"/>
    </w:pPr>
    <w:rPr>
      <w:rFonts w:ascii="Arial" w:hAnsi="Arial" w:cs="Arial"/>
      <w:b/>
      <w:bCs/>
      <w:color w:val="000000"/>
      <w:sz w:val="18"/>
      <w:szCs w:val="18"/>
      <w:lang w:val="de-DE"/>
    </w:rPr>
  </w:style>
  <w:style w:type="paragraph" w:customStyle="1" w:styleId="table-text">
    <w:name w:val="table-text"/>
    <w:basedOn w:val="Standard"/>
    <w:uiPriority w:val="99"/>
    <w:rsid w:val="00EF1D72"/>
    <w:pPr>
      <w:spacing w:before="120" w:after="60"/>
    </w:pPr>
    <w:rPr>
      <w:rFonts w:ascii="Arial" w:hAnsi="Arial" w:cs="Arial"/>
      <w:color w:val="000000"/>
      <w:sz w:val="18"/>
      <w:szCs w:val="18"/>
      <w:lang w:val="de-DE"/>
    </w:rPr>
  </w:style>
  <w:style w:type="paragraph" w:customStyle="1" w:styleId="body">
    <w:name w:val="body"/>
    <w:basedOn w:val="Standard"/>
    <w:uiPriority w:val="99"/>
    <w:rsid w:val="00EF1D72"/>
    <w:pPr>
      <w:spacing w:after="120"/>
      <w:ind w:left="850"/>
      <w:jc w:val="both"/>
    </w:pPr>
    <w:rPr>
      <w:rFonts w:ascii="Arial" w:hAnsi="Arial" w:cs="Arial"/>
      <w:color w:val="000000"/>
      <w:lang w:val="de-DE"/>
    </w:rPr>
  </w:style>
  <w:style w:type="paragraph" w:styleId="HTMLVorformatiert">
    <w:name w:val="HTML Preformatted"/>
    <w:aliases w:val="förformaterad"/>
    <w:basedOn w:val="Standard"/>
    <w:link w:val="HTMLVorformatiertZchn"/>
    <w:uiPriority w:val="99"/>
    <w:rsid w:val="00EF1D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cs="Arial Unicode MS"/>
      <w:lang w:val="de-DE"/>
    </w:rPr>
  </w:style>
  <w:style w:type="character" w:customStyle="1" w:styleId="HTMLVorformatiertZchn">
    <w:name w:val="HTML Vorformatiert Zchn"/>
    <w:aliases w:val="förformaterad Zchn"/>
    <w:link w:val="HTMLVorformatiert"/>
    <w:uiPriority w:val="99"/>
    <w:semiHidden/>
    <w:rsid w:val="003B42FA"/>
    <w:rPr>
      <w:rFonts w:ascii="Courier New" w:hAnsi="Courier New" w:cs="Courier New"/>
      <w:sz w:val="20"/>
      <w:szCs w:val="20"/>
      <w:lang w:val="en-US"/>
    </w:rPr>
  </w:style>
  <w:style w:type="paragraph" w:customStyle="1" w:styleId="AppNotesBodyText">
    <w:name w:val="AppNotesBodyText"/>
    <w:basedOn w:val="Standard"/>
    <w:uiPriority w:val="99"/>
    <w:rsid w:val="00EF1D72"/>
    <w:pPr>
      <w:spacing w:after="120"/>
      <w:ind w:left="720"/>
    </w:pPr>
    <w:rPr>
      <w:sz w:val="20"/>
      <w:szCs w:val="20"/>
      <w:lang w:eastAsia="en-US"/>
    </w:rPr>
  </w:style>
  <w:style w:type="paragraph" w:customStyle="1" w:styleId="Kommentarthema1">
    <w:name w:val="Kommentarthema1"/>
    <w:basedOn w:val="Kommentartext"/>
    <w:next w:val="Kommentartext"/>
    <w:uiPriority w:val="99"/>
    <w:semiHidden/>
    <w:rsid w:val="00EF1D72"/>
    <w:rPr>
      <w:b/>
      <w:bCs/>
      <w:sz w:val="20"/>
      <w:szCs w:val="20"/>
    </w:rPr>
  </w:style>
  <w:style w:type="paragraph" w:customStyle="1" w:styleId="Sprechblasentext1">
    <w:name w:val="Sprechblasentext1"/>
    <w:basedOn w:val="Standard"/>
    <w:uiPriority w:val="99"/>
    <w:semiHidden/>
    <w:rsid w:val="00EF1D72"/>
    <w:rPr>
      <w:rFonts w:ascii="Tahoma" w:hAnsi="Tahoma" w:cs="Tahoma"/>
      <w:sz w:val="16"/>
      <w:szCs w:val="16"/>
    </w:rPr>
  </w:style>
  <w:style w:type="paragraph" w:customStyle="1" w:styleId="BalloonText1">
    <w:name w:val="Balloon Text1"/>
    <w:basedOn w:val="Standard"/>
    <w:uiPriority w:val="99"/>
    <w:semiHidden/>
    <w:rsid w:val="00EF1D72"/>
    <w:pPr>
      <w:spacing w:before="120"/>
    </w:pPr>
    <w:rPr>
      <w:rFonts w:ascii="Tahoma" w:hAnsi="Tahoma" w:cs="Tahoma"/>
      <w:sz w:val="16"/>
      <w:szCs w:val="16"/>
      <w:lang w:eastAsia="en-US"/>
    </w:rPr>
  </w:style>
  <w:style w:type="paragraph" w:customStyle="1" w:styleId="Tabelindhold">
    <w:name w:val="Tabelindhold"/>
    <w:basedOn w:val="Standard"/>
    <w:uiPriority w:val="99"/>
    <w:rsid w:val="00EF1D72"/>
    <w:pPr>
      <w:widowControl w:val="0"/>
      <w:suppressLineNumbers/>
      <w:suppressAutoHyphens/>
    </w:pPr>
    <w:rPr>
      <w:lang w:val="da-DK"/>
    </w:rPr>
  </w:style>
  <w:style w:type="paragraph" w:styleId="Textkrper-Zeileneinzug">
    <w:name w:val="Body Text Indent"/>
    <w:basedOn w:val="Standard"/>
    <w:link w:val="Textkrper-ZeileneinzugZchn"/>
    <w:uiPriority w:val="99"/>
    <w:rsid w:val="00EF1D72"/>
    <w:pPr>
      <w:spacing w:before="240"/>
      <w:ind w:left="708"/>
    </w:pPr>
    <w:rPr>
      <w:lang w:val="en-GB"/>
    </w:rPr>
  </w:style>
  <w:style w:type="character" w:customStyle="1" w:styleId="Textkrper-ZeileneinzugZchn">
    <w:name w:val="Textkörper-Zeileneinzug Zchn"/>
    <w:link w:val="Textkrper-Zeileneinzug"/>
    <w:uiPriority w:val="99"/>
    <w:semiHidden/>
    <w:rsid w:val="003B42FA"/>
    <w:rPr>
      <w:sz w:val="24"/>
      <w:szCs w:val="24"/>
      <w:lang w:val="en-US"/>
    </w:rPr>
  </w:style>
  <w:style w:type="paragraph" w:styleId="Sprechblasentext">
    <w:name w:val="Balloon Text"/>
    <w:basedOn w:val="Standard"/>
    <w:link w:val="SprechblasentextZchn"/>
    <w:uiPriority w:val="99"/>
    <w:semiHidden/>
    <w:rsid w:val="00EF1D72"/>
    <w:rPr>
      <w:rFonts w:ascii="Tahoma" w:hAnsi="Tahoma" w:cs="Tahoma"/>
      <w:sz w:val="16"/>
      <w:szCs w:val="16"/>
    </w:rPr>
  </w:style>
  <w:style w:type="character" w:customStyle="1" w:styleId="SprechblasentextZchn">
    <w:name w:val="Sprechblasentext Zchn"/>
    <w:link w:val="Sprechblasentext"/>
    <w:uiPriority w:val="99"/>
    <w:semiHidden/>
    <w:rsid w:val="003B42FA"/>
    <w:rPr>
      <w:sz w:val="0"/>
      <w:szCs w:val="0"/>
      <w:lang w:val="en-US"/>
    </w:rPr>
  </w:style>
  <w:style w:type="paragraph" w:styleId="Kommentarthema">
    <w:name w:val="annotation subject"/>
    <w:basedOn w:val="Kommentartext"/>
    <w:next w:val="Kommentartext"/>
    <w:link w:val="KommentarthemaZchn"/>
    <w:uiPriority w:val="99"/>
    <w:semiHidden/>
    <w:rsid w:val="00EF1D72"/>
    <w:rPr>
      <w:b/>
      <w:bCs/>
      <w:sz w:val="20"/>
      <w:szCs w:val="20"/>
    </w:rPr>
  </w:style>
  <w:style w:type="character" w:customStyle="1" w:styleId="KommentarthemaZchn">
    <w:name w:val="Kommentarthema Zchn"/>
    <w:link w:val="Kommentarthema"/>
    <w:uiPriority w:val="99"/>
    <w:semiHidden/>
    <w:rsid w:val="003B42FA"/>
    <w:rPr>
      <w:b/>
      <w:bCs/>
      <w:sz w:val="20"/>
      <w:szCs w:val="20"/>
      <w:lang w:val="en-US"/>
    </w:rPr>
  </w:style>
  <w:style w:type="character" w:styleId="HTMLZitat">
    <w:name w:val="HTML Cite"/>
    <w:uiPriority w:val="99"/>
    <w:rsid w:val="00EF1D72"/>
    <w:rPr>
      <w:rFonts w:cs="Times New Roman"/>
      <w: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5420662">
      <w:marLeft w:val="0"/>
      <w:marRight w:val="0"/>
      <w:marTop w:val="0"/>
      <w:marBottom w:val="0"/>
      <w:divBdr>
        <w:top w:val="none" w:sz="0" w:space="0" w:color="auto"/>
        <w:left w:val="none" w:sz="0" w:space="0" w:color="auto"/>
        <w:bottom w:val="none" w:sz="0" w:space="0" w:color="auto"/>
        <w:right w:val="none" w:sz="0" w:space="0" w:color="auto"/>
      </w:divBdr>
      <w:divsChild>
        <w:div w:id="1085420663">
          <w:marLeft w:val="0"/>
          <w:marRight w:val="0"/>
          <w:marTop w:val="0"/>
          <w:marBottom w:val="0"/>
          <w:divBdr>
            <w:top w:val="none" w:sz="0" w:space="0" w:color="auto"/>
            <w:left w:val="none" w:sz="0" w:space="0" w:color="auto"/>
            <w:bottom w:val="none" w:sz="0" w:space="0" w:color="auto"/>
            <w:right w:val="none" w:sz="0" w:space="0" w:color="auto"/>
          </w:divBdr>
          <w:divsChild>
            <w:div w:id="1085420659">
              <w:marLeft w:val="-2928"/>
              <w:marRight w:val="0"/>
              <w:marTop w:val="60"/>
              <w:marBottom w:val="144"/>
              <w:divBdr>
                <w:top w:val="none" w:sz="0" w:space="0" w:color="auto"/>
                <w:left w:val="none" w:sz="0" w:space="0" w:color="auto"/>
                <w:bottom w:val="none" w:sz="0" w:space="0" w:color="auto"/>
                <w:right w:val="none" w:sz="0" w:space="0" w:color="auto"/>
              </w:divBdr>
              <w:divsChild>
                <w:div w:id="1085420660">
                  <w:marLeft w:val="3072"/>
                  <w:marRight w:val="288"/>
                  <w:marTop w:val="672"/>
                  <w:marBottom w:val="0"/>
                  <w:divBdr>
                    <w:top w:val="single" w:sz="6" w:space="0" w:color="AAAAAA"/>
                    <w:left w:val="single" w:sz="6" w:space="12" w:color="AAAAAA"/>
                    <w:bottom w:val="single" w:sz="6" w:space="18" w:color="AAAAAA"/>
                    <w:right w:val="single" w:sz="6" w:space="12" w:color="AAAAAA"/>
                  </w:divBdr>
                  <w:divsChild>
                    <w:div w:id="1085420658">
                      <w:marLeft w:val="0"/>
                      <w:marRight w:val="0"/>
                      <w:marTop w:val="0"/>
                      <w:marBottom w:val="0"/>
                      <w:divBdr>
                        <w:top w:val="none" w:sz="0" w:space="0" w:color="auto"/>
                        <w:left w:val="none" w:sz="0" w:space="0" w:color="auto"/>
                        <w:bottom w:val="none" w:sz="0" w:space="0" w:color="auto"/>
                        <w:right w:val="none" w:sz="0" w:space="0" w:color="auto"/>
                      </w:divBdr>
                      <w:divsChild>
                        <w:div w:id="1085420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9167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swig.org" TargetMode="External"/><Relationship Id="rId18" Type="http://schemas.openxmlformats.org/officeDocument/2006/relationships/hyperlink" Target="http://www.boostpro.com/download" TargetMode="External"/><Relationship Id="rId26" Type="http://schemas.openxmlformats.org/officeDocument/2006/relationships/image" Target="media/image2.png"/><Relationship Id="rId39" Type="http://schemas.openxmlformats.org/officeDocument/2006/relationships/hyperlink" Target="https://genicam.mvtec.com/trac/genicam/wiki/GenApi/GettingStarted" TargetMode="External"/><Relationship Id="rId21" Type="http://schemas.openxmlformats.org/officeDocument/2006/relationships/hyperlink" Target="http://www.cygwin.com" TargetMode="External"/><Relationship Id="rId34" Type="http://schemas.openxmlformats.org/officeDocument/2006/relationships/image" Target="media/image10.png"/><Relationship Id="rId42" Type="http://schemas.openxmlformats.org/officeDocument/2006/relationships/hyperlink" Target="http://www.genicam.org" TargetMode="External"/><Relationship Id="rId47" Type="http://schemas.openxmlformats.org/officeDocument/2006/relationships/hyperlink" Target="mailto:Validator@genicam.org" TargetMode="External"/><Relationship Id="rId50" Type="http://schemas.openxmlformats.org/officeDocument/2006/relationships/hyperlink" Target="mailto:MailingList@genicam.org" TargetMode="External"/><Relationship Id="rId55" Type="http://schemas.openxmlformats.org/officeDocument/2006/relationships/hyperlink" Target="http://www.genicam.org" TargetMode="External"/><Relationship Id="rId7" Type="http://schemas.openxmlformats.org/officeDocument/2006/relationships/endnotes" Target="endnotes.xml"/><Relationship Id="rId12" Type="http://schemas.openxmlformats.org/officeDocument/2006/relationships/hyperlink" Target="http://www.ethalone.com/download/msm2msi.zip" TargetMode="External"/><Relationship Id="rId17" Type="http://schemas.openxmlformats.org/officeDocument/2006/relationships/hyperlink" Target="http://download.microsoft.com/" TargetMode="External"/><Relationship Id="rId25" Type="http://schemas.openxmlformats.org/officeDocument/2006/relationships/hyperlink" Target="http://cppcheck.sourceforge.net" TargetMode="External"/><Relationship Id="rId33" Type="http://schemas.openxmlformats.org/officeDocument/2006/relationships/image" Target="media/image9.png"/><Relationship Id="rId38" Type="http://schemas.openxmlformats.org/officeDocument/2006/relationships/image" Target="media/image14.png"/><Relationship Id="rId46" Type="http://schemas.openxmlformats.org/officeDocument/2006/relationships/hyperlink" Target="mailto:GenTL@genicam.org" TargetMode="External"/><Relationship Id="rId59"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stack.nl/~dimitri/doxygen" TargetMode="External"/><Relationship Id="rId20" Type="http://schemas.openxmlformats.org/officeDocument/2006/relationships/hyperlink" Target="http://www.andre-simon.de/" TargetMode="External"/><Relationship Id="rId29" Type="http://schemas.openxmlformats.org/officeDocument/2006/relationships/image" Target="media/image5.png"/><Relationship Id="rId41" Type="http://schemas.openxmlformats.org/officeDocument/2006/relationships/hyperlink" Target="https://genicam.mvtec.com/svn/genicam/tags/V2_3_0" TargetMode="External"/><Relationship Id="rId54" Type="http://schemas.openxmlformats.org/officeDocument/2006/relationships/hyperlink" Target="mailto:GenICam-contact@%3cMycompany%3e.com"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cmake.org" TargetMode="External"/><Relationship Id="rId24" Type="http://schemas.openxmlformats.org/officeDocument/2006/relationships/hyperlink" Target="http://ant.apache.org/" TargetMode="External"/><Relationship Id="rId32" Type="http://schemas.openxmlformats.org/officeDocument/2006/relationships/image" Target="media/image8.png"/><Relationship Id="rId37" Type="http://schemas.openxmlformats.org/officeDocument/2006/relationships/image" Target="media/image13.png"/><Relationship Id="rId40" Type="http://schemas.openxmlformats.org/officeDocument/2006/relationships/hyperlink" Target="https://genicam.mvtec.com/svn/genicam/" TargetMode="External"/><Relationship Id="rId45" Type="http://schemas.openxmlformats.org/officeDocument/2006/relationships/hyperlink" Target="mailto:GenApi@genicam.org" TargetMode="External"/><Relationship Id="rId53" Type="http://schemas.openxmlformats.org/officeDocument/2006/relationships/hyperlink" Target="mailto:Releasing@genicam.org" TargetMode="External"/><Relationship Id="rId58"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prdownloads.sourceforge.net/nsis/nsis-2.46-strlen_8192.zip?download" TargetMode="External"/><Relationship Id="rId23" Type="http://schemas.openxmlformats.org/officeDocument/2006/relationships/hyperlink" Target="http://www.sliksvn.com" TargetMode="External"/><Relationship Id="rId28" Type="http://schemas.openxmlformats.org/officeDocument/2006/relationships/image" Target="media/image4.png"/><Relationship Id="rId36" Type="http://schemas.openxmlformats.org/officeDocument/2006/relationships/image" Target="media/image12.png"/><Relationship Id="rId49" Type="http://schemas.openxmlformats.org/officeDocument/2006/relationships/hyperlink" Target="mailto:Mantis@genicam.org" TargetMode="External"/><Relationship Id="rId57" Type="http://schemas.openxmlformats.org/officeDocument/2006/relationships/header" Target="header1.xml"/><Relationship Id="rId10" Type="http://schemas.openxmlformats.org/officeDocument/2006/relationships/hyperlink" Target="http://tortoisesvn.tigris.org/" TargetMode="External"/><Relationship Id="rId19" Type="http://schemas.openxmlformats.org/officeDocument/2006/relationships/hyperlink" Target="http://www.graphviz.org/" TargetMode="External"/><Relationship Id="rId31" Type="http://schemas.openxmlformats.org/officeDocument/2006/relationships/image" Target="media/image7.png"/><Relationship Id="rId44" Type="http://schemas.openxmlformats.org/officeDocument/2006/relationships/hyperlink" Target="mailto:GenICam@imaging.de" TargetMode="External"/><Relationship Id="rId52" Type="http://schemas.openxmlformats.org/officeDocument/2006/relationships/hyperlink" Target="mailto:FTP@genicam.org" TargetMode="External"/><Relationship Id="rId6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icrosoft.com/downloads/details.aspx?familyid=766a6af7-ec73-40ff-b072-9112bab119c2&amp;displaylang=en" TargetMode="External"/><Relationship Id="rId14" Type="http://schemas.openxmlformats.org/officeDocument/2006/relationships/hyperlink" Target="http://nsis.sourceforge.net/Download" TargetMode="External"/><Relationship Id="rId22" Type="http://schemas.openxmlformats.org/officeDocument/2006/relationships/hyperlink" Target="http://www.7-zip.org/" TargetMode="External"/><Relationship Id="rId27" Type="http://schemas.openxmlformats.org/officeDocument/2006/relationships/image" Target="media/image3.png"/><Relationship Id="rId30" Type="http://schemas.openxmlformats.org/officeDocument/2006/relationships/image" Target="media/image6.png"/><Relationship Id="rId35" Type="http://schemas.openxmlformats.org/officeDocument/2006/relationships/image" Target="media/image11.png"/><Relationship Id="rId43" Type="http://schemas.openxmlformats.org/officeDocument/2006/relationships/hyperlink" Target="ftp://ftp.genicam.org" TargetMode="External"/><Relationship Id="rId48" Type="http://schemas.openxmlformats.org/officeDocument/2006/relationships/hyperlink" Target="mailto:CVS@genicam.org" TargetMode="External"/><Relationship Id="rId56" Type="http://schemas.openxmlformats.org/officeDocument/2006/relationships/hyperlink" Target="ftp://ftp.genicam.org" TargetMode="External"/><Relationship Id="rId8" Type="http://schemas.openxmlformats.org/officeDocument/2006/relationships/image" Target="media/image1.wmf"/><Relationship Id="rId51" Type="http://schemas.openxmlformats.org/officeDocument/2006/relationships/hyperlink" Target="mailto:WebSite@genicam.org" TargetMode="External"/><Relationship Id="rId3" Type="http://schemas.microsoft.com/office/2007/relationships/stylesWithEffects" Target="stylesWithEffects.xml"/></Relationships>
</file>

<file path=word/_rels/header1.xml.rels><?xml version="1.0" encoding="UTF-8" standalone="yes"?>
<Relationships xmlns="http://schemas.openxmlformats.org/package/2006/relationships"><Relationship Id="rId2" Type="http://schemas.openxmlformats.org/officeDocument/2006/relationships/image" Target="media/image16.png"/><Relationship Id="rId1" Type="http://schemas.openxmlformats.org/officeDocument/2006/relationships/image" Target="media/image15.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4651</Words>
  <Characters>29304</Characters>
  <Application>Microsoft Office Word</Application>
  <DocSecurity>0</DocSecurity>
  <Lines>244</Lines>
  <Paragraphs>67</Paragraphs>
  <ScaleCrop>false</ScaleCrop>
  <HeadingPairs>
    <vt:vector size="2" baseType="variant">
      <vt:variant>
        <vt:lpstr>Titel</vt:lpstr>
      </vt:variant>
      <vt:variant>
        <vt:i4>1</vt:i4>
      </vt:variant>
    </vt:vector>
  </HeadingPairs>
  <TitlesOfParts>
    <vt:vector size="1" baseType="lpstr">
      <vt:lpstr>Building and Releasing GenICam</vt:lpstr>
    </vt:vector>
  </TitlesOfParts>
  <Company>Basler AG</Company>
  <LinksUpToDate>false</LinksUpToDate>
  <CharactersWithSpaces>33888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Building and Releasing GenICam</dc:title>
  <dc:subject/>
  <dc:creator>Fritz Dierks</dc:creator>
  <cp:keywords/>
  <dc:description/>
  <cp:lastModifiedBy>Nebelung, H.</cp:lastModifiedBy>
  <cp:revision>8</cp:revision>
  <cp:lastPrinted>2007-07-12T09:50:00Z</cp:lastPrinted>
  <dcterms:created xsi:type="dcterms:W3CDTF">2011-12-13T08:19:00Z</dcterms:created>
  <dcterms:modified xsi:type="dcterms:W3CDTF">2013-10-14T16:16:00Z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141511246</vt:i4>
  </property>
  <property fmtid="{D5CDD505-2E9C-101B-9397-08002B2CF9AE}" pid="3" name="_EmailSubject">
    <vt:lpwstr>GenICam Doc</vt:lpwstr>
  </property>
  <property fmtid="{D5CDD505-2E9C-101B-9397-08002B2CF9AE}" pid="4" name="_AuthorEmail">
    <vt:lpwstr>Anthony.Pieri@baslerweb.com</vt:lpwstr>
  </property>
  <property fmtid="{D5CDD505-2E9C-101B-9397-08002B2CF9AE}" pid="5" name="_AuthorEmailDisplayName">
    <vt:lpwstr>Pieri, A.</vt:lpwstr>
  </property>
  <property fmtid="{D5CDD505-2E9C-101B-9397-08002B2CF9AE}" pid="6" name="_ReviewingToolsShownOnce">
    <vt:lpwstr/>
  </property>
</Properties>
</file>